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6FDDC" w14:textId="44905BA2" w:rsidR="00DA376D" w:rsidRDefault="00E20353" w:rsidP="00DA376D">
      <w:pPr>
        <w:jc w:val="center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</w:pPr>
      <w:r w:rsidRPr="00DA376D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 xml:space="preserve">Technická specifikace </w:t>
      </w:r>
    </w:p>
    <w:p w14:paraId="715658C7" w14:textId="0C25DB33" w:rsidR="00281336" w:rsidRPr="00DA376D" w:rsidRDefault="00DA376D" w:rsidP="00DA376D">
      <w:pPr>
        <w:jc w:val="center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</w:pP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„</w:t>
      </w:r>
      <w:r w:rsidR="00E20353" w:rsidRPr="00DA376D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ICT architektur</w:t>
      </w: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a</w:t>
      </w:r>
      <w:r w:rsidR="00E20353" w:rsidRPr="00DA376D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 xml:space="preserve"> Statutárního města Opavy</w:t>
      </w:r>
      <w:r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40"/>
          <w:szCs w:val="40"/>
        </w:rPr>
        <w:t>“</w:t>
      </w:r>
    </w:p>
    <w:p w14:paraId="66566CA7" w14:textId="77777777" w:rsidR="00711F59" w:rsidRDefault="00711F59" w:rsidP="009F6100">
      <w:pPr>
        <w:jc w:val="both"/>
      </w:pPr>
    </w:p>
    <w:p w14:paraId="20258863" w14:textId="77777777" w:rsidR="00DA376D" w:rsidRDefault="00DA376D" w:rsidP="009F6100">
      <w:pPr>
        <w:jc w:val="both"/>
      </w:pPr>
    </w:p>
    <w:p w14:paraId="78090E8D" w14:textId="77777777" w:rsidR="00DA376D" w:rsidRDefault="00DA376D" w:rsidP="009F6100">
      <w:pPr>
        <w:jc w:val="both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8297244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946B308" w14:textId="19F64139" w:rsidR="00DA376D" w:rsidRPr="009E42C6" w:rsidRDefault="00DA376D" w:rsidP="00DA376D">
          <w:pPr>
            <w:pStyle w:val="Nadpisobsahu"/>
            <w:rPr>
              <w:sz w:val="28"/>
              <w:szCs w:val="28"/>
            </w:rPr>
          </w:pPr>
          <w:r w:rsidRPr="009E42C6">
            <w:rPr>
              <w:sz w:val="28"/>
              <w:szCs w:val="28"/>
            </w:rPr>
            <w:t>Obsah</w:t>
          </w:r>
          <w:r w:rsidR="009E42C6" w:rsidRPr="009E42C6">
            <w:rPr>
              <w:sz w:val="28"/>
              <w:szCs w:val="28"/>
            </w:rPr>
            <w:t>:</w:t>
          </w:r>
        </w:p>
        <w:p w14:paraId="301EF009" w14:textId="1B5AB2BB" w:rsidR="004E7A71" w:rsidRDefault="00DA376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3488749" w:history="1">
            <w:r w:rsidR="004E7A71" w:rsidRPr="00BD18CD">
              <w:rPr>
                <w:rStyle w:val="Hypertextovodkaz"/>
                <w:noProof/>
              </w:rPr>
              <w:t>Seznam základních zkratek a pojmů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_Toc203488749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2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2DEB6270" w14:textId="429B9DB4" w:rsidR="004E7A71" w:rsidRDefault="002A1A73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0" w:history="1">
            <w:r w:rsidR="004E7A71" w:rsidRPr="00BD18CD">
              <w:rPr>
                <w:rStyle w:val="Hypertextovodkaz"/>
                <w:noProof/>
              </w:rPr>
              <w:t>1.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Cíl a účel projektu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_Toc203488750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3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3A2C1C02" w14:textId="346C7B45" w:rsidR="004E7A71" w:rsidRDefault="002A1A73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1" w:history="1">
            <w:r w:rsidR="004E7A71" w:rsidRPr="00BD18CD">
              <w:rPr>
                <w:rStyle w:val="Hypertextovodkaz"/>
                <w:noProof/>
              </w:rPr>
              <w:t>2.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Základní požadavky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_Toc203488751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3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493B50D8" w14:textId="651FC256" w:rsidR="004E7A71" w:rsidRDefault="002A1A73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2" w:history="1">
            <w:r w:rsidR="004E7A71" w:rsidRPr="00BD18CD">
              <w:rPr>
                <w:rStyle w:val="Hypertextovodkaz"/>
                <w:noProof/>
              </w:rPr>
              <w:t>3.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Požadovaná topologie architektury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_Toc203488752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5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03993953" w14:textId="5DB79A3F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3" w:history="1">
            <w:r w:rsidR="004E7A71" w:rsidRPr="00BD18CD">
              <w:rPr>
                <w:rStyle w:val="Hypertextovodkaz"/>
                <w:noProof/>
              </w:rPr>
              <w:t>3.1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LAN páteřní přepínače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_Toc203488753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6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2838EA3D" w14:textId="4922FCBA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4" w:history="1">
            <w:r w:rsidR="004E7A71" w:rsidRPr="00BD18CD">
              <w:rPr>
                <w:rStyle w:val="Hypertextovodkaz"/>
                <w:noProof/>
              </w:rPr>
              <w:t>3.2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Servery pro virtualizaci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_Toc203488754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6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2A7EEBC5" w14:textId="4657FC0B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5" w:history="1">
            <w:r w:rsidR="004E7A71" w:rsidRPr="00BD18CD">
              <w:rPr>
                <w:rStyle w:val="Hypertextovodkaz"/>
                <w:noProof/>
              </w:rPr>
              <w:t>3.3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Datová úložiště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_Toc203488755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7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6227B497" w14:textId="4BF2D0D3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6" w:history="1">
            <w:r w:rsidR="004E7A71" w:rsidRPr="00BD18CD">
              <w:rPr>
                <w:rStyle w:val="Hypertextovodkaz"/>
                <w:noProof/>
              </w:rPr>
              <w:t>3.4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ORACLE cluster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_Toc203488756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8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2847DE66" w14:textId="2B7A425C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7" w:history="1">
            <w:r w:rsidR="004E7A71" w:rsidRPr="00BD18CD">
              <w:rPr>
                <w:rStyle w:val="Hypertextovodkaz"/>
                <w:noProof/>
              </w:rPr>
              <w:t>3.5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Zálohování a replikace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_Toc203488757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9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682BA4DA" w14:textId="06C89D67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8" w:history="1">
            <w:r w:rsidR="004E7A71" w:rsidRPr="00BD18CD">
              <w:rPr>
                <w:rStyle w:val="Hypertextovodkaz"/>
                <w:noProof/>
              </w:rPr>
              <w:t>3.6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UPS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_Toc203488758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10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6D602911" w14:textId="32DD0D81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59" w:history="1">
            <w:r w:rsidR="004E7A71" w:rsidRPr="00BD18CD">
              <w:rPr>
                <w:rStyle w:val="Hypertextovodkaz"/>
                <w:noProof/>
              </w:rPr>
              <w:t>3.7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Služby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_Toc203488759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10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1D146445" w14:textId="0FDACCD4" w:rsidR="004E7A71" w:rsidRDefault="002A1A73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0" w:history="1">
            <w:r w:rsidR="004E7A71" w:rsidRPr="00BD18CD">
              <w:rPr>
                <w:rStyle w:val="Hypertextovodkaz"/>
                <w:noProof/>
              </w:rPr>
              <w:t>4.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Obecné požadavky a parametry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_Toc203488760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10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32575E8B" w14:textId="42E23E6E" w:rsidR="004E7A71" w:rsidRDefault="002A1A73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1" w:history="1">
            <w:r w:rsidR="004E7A71" w:rsidRPr="00BD18CD">
              <w:rPr>
                <w:rStyle w:val="Hypertextovodkaz"/>
                <w:noProof/>
              </w:rPr>
              <w:t>5.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Předmět plnění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_Toc203488761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13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5CD2CC2B" w14:textId="1BA3A71D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2" w:history="1">
            <w:r w:rsidR="004E7A71" w:rsidRPr="00BD18CD">
              <w:rPr>
                <w:rStyle w:val="Hypertextovodkaz"/>
                <w:noProof/>
              </w:rPr>
              <w:t>5.1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Část 1 – Implementační projekt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_Toc203488762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13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1DEF6703" w14:textId="1A399873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3" w:history="1">
            <w:r w:rsidR="004E7A71" w:rsidRPr="00BD18CD">
              <w:rPr>
                <w:rStyle w:val="Hypertextovodkaz"/>
                <w:noProof/>
              </w:rPr>
              <w:t>5.2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Část 2 – Dodávka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_Toc203488763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14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044FAC52" w14:textId="6CCF240A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4" w:history="1">
            <w:r w:rsidR="004E7A71" w:rsidRPr="00BD18CD">
              <w:rPr>
                <w:rStyle w:val="Hypertextovodkaz"/>
                <w:noProof/>
              </w:rPr>
              <w:t>5.3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Část 3 – Instalace, konfigurace HW a SW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_Toc203488764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14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7F926B2D" w14:textId="4BB3AAD2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5" w:history="1">
            <w:r w:rsidR="004E7A71" w:rsidRPr="00BD18CD">
              <w:rPr>
                <w:rStyle w:val="Hypertextovodkaz"/>
                <w:noProof/>
              </w:rPr>
              <w:t>5.4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Část 4 – Testovací provoz, akceptační testy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_Toc203488765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15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2F268FB1" w14:textId="790F65FA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6" w:history="1">
            <w:r w:rsidR="004E7A71" w:rsidRPr="00BD18CD">
              <w:rPr>
                <w:rStyle w:val="Hypertextovodkaz"/>
                <w:noProof/>
              </w:rPr>
              <w:t>5.5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Část 5 – Dokumentace, školení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_Toc203488766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16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756333F7" w14:textId="3D5B7B08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7" w:history="1">
            <w:r w:rsidR="004E7A71" w:rsidRPr="00BD18CD">
              <w:rPr>
                <w:rStyle w:val="Hypertextovodkaz"/>
                <w:noProof/>
              </w:rPr>
              <w:t>5.6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Část 6 - Poskytování Technické a servisní podpory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_Toc203488767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17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79CD938C" w14:textId="7F8C0D1E" w:rsidR="004E7A71" w:rsidRDefault="002A1A73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8" w:history="1">
            <w:r w:rsidR="004E7A71" w:rsidRPr="00BD18CD">
              <w:rPr>
                <w:rStyle w:val="Hypertextovodkaz"/>
                <w:noProof/>
              </w:rPr>
              <w:t>6.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Součinnost zadavatele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_Toc203488768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19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5EA255C6" w14:textId="45E959CC" w:rsidR="004E7A71" w:rsidRDefault="002A1A73">
          <w:pPr>
            <w:pStyle w:val="Obsah1"/>
            <w:tabs>
              <w:tab w:val="left" w:pos="48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69" w:history="1">
            <w:r w:rsidR="004E7A71" w:rsidRPr="00BD18CD">
              <w:rPr>
                <w:rStyle w:val="Hypertextovodkaz"/>
                <w:noProof/>
              </w:rPr>
              <w:t>7.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Detailní požadavky na jednotlivé komponenty/součástí technologického celku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_Toc203488769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20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14C166C6" w14:textId="7DA55D5E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0" w:history="1">
            <w:r w:rsidR="004E7A71" w:rsidRPr="00BD18CD">
              <w:rPr>
                <w:rStyle w:val="Hypertextovodkaz"/>
                <w:noProof/>
              </w:rPr>
              <w:t>7.1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LAN core switche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_Toc203488770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20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5A90653D" w14:textId="19AE6645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1" w:history="1">
            <w:r w:rsidR="004E7A71" w:rsidRPr="00BD18CD">
              <w:rPr>
                <w:rStyle w:val="Hypertextovodkaz"/>
                <w:noProof/>
              </w:rPr>
              <w:t>7.2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Servery pro virtualizaci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_Toc203488771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26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7088AE8C" w14:textId="6340FDC7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2" w:history="1">
            <w:r w:rsidR="004E7A71" w:rsidRPr="00BD18CD">
              <w:rPr>
                <w:rStyle w:val="Hypertextovodkaz"/>
                <w:noProof/>
              </w:rPr>
              <w:t>7.3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Disková pole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_Toc203488772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31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469D2573" w14:textId="7EBE3EEB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3" w:history="1">
            <w:r w:rsidR="004E7A71" w:rsidRPr="00BD18CD">
              <w:rPr>
                <w:rStyle w:val="Hypertextovodkaz"/>
                <w:noProof/>
              </w:rPr>
              <w:t>7.4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Oracle Server A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_Toc203488773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36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15B27888" w14:textId="5F038A8E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4" w:history="1">
            <w:r w:rsidR="004E7A71" w:rsidRPr="00BD18CD">
              <w:rPr>
                <w:rStyle w:val="Hypertextovodkaz"/>
                <w:noProof/>
              </w:rPr>
              <w:t>7.5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Oracle Server B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_Toc203488774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40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7AC6C561" w14:textId="380EF05C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5" w:history="1">
            <w:r w:rsidR="004E7A71" w:rsidRPr="00BD18CD">
              <w:rPr>
                <w:rStyle w:val="Hypertextovodkaz"/>
                <w:noProof/>
              </w:rPr>
              <w:t>7.6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Clusterové řešení pro Oracle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_Toc203488775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44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368F217C" w14:textId="0208ECB7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6" w:history="1">
            <w:r w:rsidR="004E7A71" w:rsidRPr="00BD18CD">
              <w:rPr>
                <w:rStyle w:val="Hypertextovodkaz"/>
                <w:noProof/>
              </w:rPr>
              <w:t>7.7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Server pro zálohováni a DR replikaci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_Toc203488776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47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2C0466A4" w14:textId="30DE34B4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7" w:history="1">
            <w:r w:rsidR="004E7A71" w:rsidRPr="00BD18CD">
              <w:rPr>
                <w:rStyle w:val="Hypertextovodkaz"/>
                <w:noProof/>
              </w:rPr>
              <w:t>7.8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Diskové úložiště pro zálohy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_Toc203488777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49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3FE27E31" w14:textId="19669C59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8" w:history="1">
            <w:r w:rsidR="004E7A71" w:rsidRPr="00BD18CD">
              <w:rPr>
                <w:rStyle w:val="Hypertextovodkaz"/>
                <w:noProof/>
              </w:rPr>
              <w:t>7.9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Zálohování a replikace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_Toc203488778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52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6F0FE4C1" w14:textId="6AD2B3EB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79" w:history="1">
            <w:r w:rsidR="004E7A71" w:rsidRPr="00BD18CD">
              <w:rPr>
                <w:rStyle w:val="Hypertextovodkaz"/>
                <w:noProof/>
              </w:rPr>
              <w:t>7.10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Specifikace workload pro zálohy a replikaci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_Toc203488779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57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4FC7C0D7" w14:textId="195E9917" w:rsidR="004E7A71" w:rsidRDefault="002A1A73">
          <w:pPr>
            <w:pStyle w:val="Obsah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3488780" w:history="1">
            <w:r w:rsidR="004E7A71" w:rsidRPr="00BD18CD">
              <w:rPr>
                <w:rStyle w:val="Hypertextovodkaz"/>
                <w:noProof/>
              </w:rPr>
              <w:t>7.11</w:t>
            </w:r>
            <w:r w:rsidR="004E7A7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E7A71" w:rsidRPr="00BD18CD">
              <w:rPr>
                <w:rStyle w:val="Hypertextovodkaz"/>
                <w:noProof/>
              </w:rPr>
              <w:t>UPS a Racková skříň do DC2</w:t>
            </w:r>
            <w:r w:rsidR="004E7A71">
              <w:rPr>
                <w:noProof/>
                <w:webHidden/>
              </w:rPr>
              <w:tab/>
            </w:r>
            <w:r w:rsidR="004E7A71">
              <w:rPr>
                <w:noProof/>
                <w:webHidden/>
              </w:rPr>
              <w:fldChar w:fldCharType="begin"/>
            </w:r>
            <w:r w:rsidR="004E7A71">
              <w:rPr>
                <w:noProof/>
                <w:webHidden/>
              </w:rPr>
              <w:instrText xml:space="preserve"> PAGEREF _Toc203488780 \h </w:instrText>
            </w:r>
            <w:r w:rsidR="004E7A71">
              <w:rPr>
                <w:noProof/>
                <w:webHidden/>
              </w:rPr>
            </w:r>
            <w:r w:rsidR="004E7A71">
              <w:rPr>
                <w:noProof/>
                <w:webHidden/>
              </w:rPr>
              <w:fldChar w:fldCharType="separate"/>
            </w:r>
            <w:r w:rsidR="004E7A71">
              <w:rPr>
                <w:noProof/>
                <w:webHidden/>
              </w:rPr>
              <w:t>58</w:t>
            </w:r>
            <w:r w:rsidR="004E7A71">
              <w:rPr>
                <w:noProof/>
                <w:webHidden/>
              </w:rPr>
              <w:fldChar w:fldCharType="end"/>
            </w:r>
          </w:hyperlink>
        </w:p>
        <w:p w14:paraId="3D73B78E" w14:textId="3D3DD458" w:rsidR="00DA376D" w:rsidRDefault="00DA376D" w:rsidP="00DA376D">
          <w:r>
            <w:rPr>
              <w:b/>
              <w:bCs/>
            </w:rPr>
            <w:fldChar w:fldCharType="end"/>
          </w:r>
        </w:p>
      </w:sdtContent>
    </w:sdt>
    <w:p w14:paraId="1B558B58" w14:textId="77777777" w:rsidR="00DA376D" w:rsidRPr="00DA376D" w:rsidRDefault="00DA376D" w:rsidP="00DA376D"/>
    <w:p w14:paraId="2571D647" w14:textId="77777777" w:rsidR="00C239F4" w:rsidRPr="00711F59" w:rsidRDefault="00C239F4" w:rsidP="009F6100">
      <w:pPr>
        <w:jc w:val="both"/>
      </w:pPr>
    </w:p>
    <w:p w14:paraId="5029A814" w14:textId="0CEF057B" w:rsidR="00163AF6" w:rsidRPr="00FF0AD3" w:rsidRDefault="00053794" w:rsidP="009F6100">
      <w:pPr>
        <w:pStyle w:val="Nadpis1"/>
        <w:jc w:val="both"/>
        <w:rPr>
          <w:sz w:val="24"/>
          <w:szCs w:val="24"/>
        </w:rPr>
      </w:pPr>
      <w:bookmarkStart w:id="0" w:name="_Toc203488749"/>
      <w:r w:rsidRPr="00FF0AD3">
        <w:rPr>
          <w:sz w:val="24"/>
          <w:szCs w:val="24"/>
        </w:rPr>
        <w:t xml:space="preserve">Seznam </w:t>
      </w:r>
      <w:r w:rsidR="00F54618">
        <w:rPr>
          <w:sz w:val="24"/>
          <w:szCs w:val="24"/>
        </w:rPr>
        <w:t xml:space="preserve">základních </w:t>
      </w:r>
      <w:r w:rsidRPr="00FF0AD3">
        <w:rPr>
          <w:sz w:val="24"/>
          <w:szCs w:val="24"/>
        </w:rPr>
        <w:t>zkratek</w:t>
      </w:r>
      <w:r w:rsidR="0061225A" w:rsidRPr="00FF0AD3">
        <w:rPr>
          <w:sz w:val="24"/>
          <w:szCs w:val="24"/>
        </w:rPr>
        <w:t xml:space="preserve"> a pojmů</w:t>
      </w:r>
      <w:bookmarkEnd w:id="0"/>
    </w:p>
    <w:tbl>
      <w:tblPr>
        <w:tblW w:w="8989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0"/>
        <w:gridCol w:w="7279"/>
      </w:tblGrid>
      <w:tr w:rsidR="00581C0C" w:rsidRPr="00FF0AD3" w14:paraId="053A1583" w14:textId="77777777" w:rsidTr="00FB5ED2">
        <w:trPr>
          <w:trHeight w:val="315"/>
        </w:trPr>
        <w:tc>
          <w:tcPr>
            <w:tcW w:w="1710" w:type="dxa"/>
            <w:tcBorders>
              <w:top w:val="single" w:sz="6" w:space="0" w:color="7BA0CD"/>
              <w:left w:val="single" w:sz="6" w:space="0" w:color="7BA0CD"/>
              <w:bottom w:val="single" w:sz="6" w:space="0" w:color="7BA0CD"/>
              <w:right w:val="single" w:sz="6" w:space="0" w:color="FFFFFF" w:themeColor="background1"/>
            </w:tcBorders>
            <w:shd w:val="clear" w:color="auto" w:fill="4F81BD"/>
            <w:vAlign w:val="center"/>
            <w:hideMark/>
          </w:tcPr>
          <w:p w14:paraId="5265CD27" w14:textId="5D73E043" w:rsidR="00581C0C" w:rsidRPr="00FF0AD3" w:rsidRDefault="00581C0C" w:rsidP="009F6100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color w:val="808080"/>
                <w:sz w:val="18"/>
                <w:szCs w:val="18"/>
                <w:lang w:eastAsia="cs-CZ"/>
              </w:rPr>
            </w:pPr>
            <w:r w:rsidRPr="00FF0AD3">
              <w:rPr>
                <w:rFonts w:ascii="Arial" w:eastAsia="Times New Roman" w:hAnsi="Arial" w:cs="Arial"/>
                <w:color w:val="FFFFFF"/>
                <w:sz w:val="20"/>
                <w:szCs w:val="20"/>
                <w:lang w:eastAsia="cs-CZ"/>
              </w:rPr>
              <w:t>Zkratka</w:t>
            </w:r>
            <w:r w:rsidR="0033762A">
              <w:rPr>
                <w:rFonts w:ascii="Arial" w:eastAsia="Times New Roman" w:hAnsi="Arial" w:cs="Arial"/>
                <w:color w:val="FFFFFF"/>
                <w:sz w:val="20"/>
                <w:szCs w:val="20"/>
                <w:lang w:eastAsia="cs-CZ"/>
              </w:rPr>
              <w:t>, pojem</w:t>
            </w:r>
            <w:r w:rsidRPr="00FF0AD3">
              <w:rPr>
                <w:rFonts w:ascii="Arial" w:eastAsia="Times New Roman" w:hAnsi="Arial" w:cs="Arial"/>
                <w:color w:val="FFFFFF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279" w:type="dxa"/>
            <w:tcBorders>
              <w:top w:val="single" w:sz="6" w:space="0" w:color="7BA0CD"/>
              <w:left w:val="nil"/>
              <w:bottom w:val="single" w:sz="6" w:space="0" w:color="7BA0CD"/>
              <w:right w:val="single" w:sz="6" w:space="0" w:color="7BA0CD"/>
            </w:tcBorders>
            <w:shd w:val="clear" w:color="auto" w:fill="4F81BD"/>
            <w:vAlign w:val="center"/>
            <w:hideMark/>
          </w:tcPr>
          <w:p w14:paraId="267C2F94" w14:textId="68165D57" w:rsidR="00581C0C" w:rsidRPr="00FF0AD3" w:rsidRDefault="00581C0C" w:rsidP="009F6100">
            <w:pPr>
              <w:spacing w:after="0" w:line="240" w:lineRule="auto"/>
              <w:jc w:val="both"/>
              <w:textAlignment w:val="baseline"/>
              <w:rPr>
                <w:rFonts w:ascii="Segoe UI" w:eastAsia="Times New Roman" w:hAnsi="Segoe UI" w:cs="Segoe UI"/>
                <w:color w:val="808080"/>
                <w:sz w:val="18"/>
                <w:szCs w:val="18"/>
                <w:lang w:eastAsia="cs-CZ"/>
              </w:rPr>
            </w:pPr>
            <w:r w:rsidRPr="00FF0AD3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cs-CZ"/>
              </w:rPr>
              <w:t>Význam zkratky</w:t>
            </w:r>
            <w:r w:rsidR="0033762A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cs-CZ"/>
              </w:rPr>
              <w:t>, pojmu</w:t>
            </w:r>
          </w:p>
        </w:tc>
      </w:tr>
      <w:tr w:rsidR="006D775B" w:rsidRPr="00FF0AD3" w:rsidDel="00315C87" w14:paraId="1486A765" w14:textId="77777777" w:rsidTr="00DE1734">
        <w:trPr>
          <w:trHeight w:val="315"/>
        </w:trPr>
        <w:tc>
          <w:tcPr>
            <w:tcW w:w="1710" w:type="dxa"/>
            <w:tcBorders>
              <w:top w:val="single" w:sz="6" w:space="0" w:color="7BA0CD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0A4E561E" w14:textId="5051B4A9" w:rsidR="006D775B" w:rsidRPr="00B6427D" w:rsidDel="00315C87" w:rsidRDefault="002021BA" w:rsidP="006D775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val="en-US" w:eastAsia="cs-CZ"/>
              </w:rPr>
            </w:pPr>
            <w:r>
              <w:rPr>
                <w:rFonts w:ascii="Arial" w:eastAsia="Times New Roman" w:hAnsi="Arial" w:cs="Arial"/>
                <w:color w:val="808080"/>
                <w:sz w:val="20"/>
                <w:szCs w:val="20"/>
                <w:lang w:val="en-US" w:eastAsia="cs-CZ"/>
              </w:rPr>
              <w:t>HA</w:t>
            </w:r>
          </w:p>
        </w:tc>
        <w:tc>
          <w:tcPr>
            <w:tcW w:w="7279" w:type="dxa"/>
            <w:tcBorders>
              <w:top w:val="single" w:sz="6" w:space="0" w:color="7BA0CD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A4A6EB9" w14:textId="76D15879" w:rsidR="006D775B" w:rsidRPr="00B93970" w:rsidDel="00315C87" w:rsidRDefault="002021BA" w:rsidP="006D775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eastAsia="cs-CZ"/>
              </w:rPr>
            </w:pPr>
            <w:proofErr w:type="spellStart"/>
            <w:r w:rsidRPr="002021BA"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  <w:t>High</w:t>
            </w:r>
            <w:proofErr w:type="spellEnd"/>
            <w:r w:rsidRPr="002021BA"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021BA"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  <w:t>availability</w:t>
            </w:r>
            <w:proofErr w:type="spellEnd"/>
          </w:p>
        </w:tc>
      </w:tr>
      <w:tr w:rsidR="002021BA" w:rsidRPr="00FF0AD3" w:rsidDel="00315C87" w14:paraId="2107105A" w14:textId="77777777" w:rsidTr="00DE1734">
        <w:trPr>
          <w:trHeight w:val="315"/>
        </w:trPr>
        <w:tc>
          <w:tcPr>
            <w:tcW w:w="1710" w:type="dxa"/>
            <w:tcBorders>
              <w:top w:val="single" w:sz="6" w:space="0" w:color="7BA0CD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346A449A" w14:textId="4064A82E" w:rsidR="002021B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HW</w:t>
            </w:r>
          </w:p>
        </w:tc>
        <w:tc>
          <w:tcPr>
            <w:tcW w:w="7279" w:type="dxa"/>
            <w:tcBorders>
              <w:top w:val="single" w:sz="6" w:space="0" w:color="7BA0CD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6BD68DB4" w14:textId="7094BA42" w:rsidR="002021B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Hardware</w:t>
            </w:r>
          </w:p>
        </w:tc>
      </w:tr>
      <w:tr w:rsidR="002021BA" w:rsidRPr="00FF0AD3" w:rsidDel="00315C87" w14:paraId="4695AD56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5CC72E5" w14:textId="655D45AC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ICT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4F609089" w14:textId="250CE0C9" w:rsidR="002021BA" w:rsidRPr="00FF2811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Information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Communication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Technologies</w:t>
            </w:r>
          </w:p>
        </w:tc>
      </w:tr>
      <w:tr w:rsidR="002021BA" w:rsidRPr="00FF0AD3" w:rsidDel="00315C87" w14:paraId="3426FB17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68DCDA67" w14:textId="11A01269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color w:val="808080"/>
                <w:sz w:val="20"/>
                <w:szCs w:val="20"/>
              </w:rPr>
              <w:t>iSCSI</w:t>
            </w:r>
            <w:proofErr w:type="spellEnd"/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BB399FA" w14:textId="1EA61D8A" w:rsidR="002021BA" w:rsidRPr="0033762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val="en-US"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Internet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Small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Computer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System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Interface</w:t>
            </w:r>
          </w:p>
        </w:tc>
      </w:tr>
      <w:tr w:rsidR="002021BA" w:rsidRPr="00FF0AD3" w:rsidDel="00315C87" w14:paraId="2E006365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35B64C97" w14:textId="44C1CED7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 xml:space="preserve">LAN 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2DA50011" w14:textId="6D658B72" w:rsidR="002021BA" w:rsidRPr="0033762A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val="en-US"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Local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Area Network</w:t>
            </w:r>
          </w:p>
        </w:tc>
      </w:tr>
      <w:tr w:rsidR="00366AF7" w:rsidRPr="00FF0AD3" w:rsidDel="00315C87" w14:paraId="561C8BC1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749B824" w14:textId="03A17E4E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LUN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22A26B9" w14:textId="3B16F842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</w:pPr>
            <w:proofErr w:type="spellStart"/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Logical</w:t>
            </w:r>
            <w:proofErr w:type="spellEnd"/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Unit </w:t>
            </w:r>
            <w:proofErr w:type="spellStart"/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Number</w:t>
            </w:r>
            <w:proofErr w:type="spellEnd"/>
          </w:p>
        </w:tc>
      </w:tr>
      <w:tr w:rsidR="002021BA" w:rsidRPr="00FF0AD3" w:rsidDel="00315C87" w14:paraId="12D9DBB1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06D7C8AC" w14:textId="7D9A825E" w:rsidR="002021BA" w:rsidRPr="00B6427D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Metro cluster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1F3A18E5" w14:textId="4BF988C3" w:rsidR="002021BA" w:rsidRPr="00B9397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highlight w:val="green"/>
                <w:lang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Vysokodostupnostní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a geograficky rozložené řešení pro ukládání dat, které poskytuje automatickou replikaci,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failover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disaster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recovery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mezi dvěma (nebo více) lokalitami</w:t>
            </w:r>
          </w:p>
        </w:tc>
      </w:tr>
      <w:tr w:rsidR="002021BA" w:rsidRPr="00FF0AD3" w14:paraId="2DB54F17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2AEAA151" w14:textId="70EDB62D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NGFW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063B5840" w14:textId="52B2087C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-US"/>
              </w:rPr>
              <w:t>Next Generation Firewall</w:t>
            </w:r>
          </w:p>
        </w:tc>
      </w:tr>
      <w:tr w:rsidR="002021BA" w:rsidRPr="00FF0AD3" w14:paraId="0F6723F1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118080FB" w14:textId="76BAA755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color w:val="808080"/>
                <w:sz w:val="20"/>
                <w:szCs w:val="20"/>
              </w:rPr>
              <w:t>Quorum</w:t>
            </w:r>
            <w:proofErr w:type="spellEnd"/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09E0C80C" w14:textId="0E4FEF54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Pojem z oblasti vysoké dostupnosti (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High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Availability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) a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clusterových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systémů, který určuje, kolik uzlů (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nodes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) v clusteru musí být online a schopných komunikace, aby mohl cluster poskytovat své služby.</w:t>
            </w:r>
          </w:p>
        </w:tc>
      </w:tr>
      <w:tr w:rsidR="002021BA" w:rsidRPr="00FF0AD3" w14:paraId="6C31E83C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02DA9525" w14:textId="719FD8C3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SAS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16984F96" w14:textId="1E4F8AB2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Serial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Attached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SCSI</w:t>
            </w:r>
          </w:p>
        </w:tc>
      </w:tr>
      <w:tr w:rsidR="002021BA" w:rsidRPr="00FF0AD3" w14:paraId="75B18049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51A74639" w14:textId="4C994961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SLA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193DDF70" w14:textId="4A30A1BB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Service-Level Agreement</w:t>
            </w:r>
          </w:p>
        </w:tc>
      </w:tr>
      <w:tr w:rsidR="00366AF7" w:rsidRPr="00FF0AD3" w14:paraId="0A76BCD8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6CB056F" w14:textId="4FF654C2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color w:val="808080"/>
                <w:sz w:val="20"/>
                <w:szCs w:val="20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SM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59C5BB2" w14:textId="2F918873" w:rsidR="00366AF7" w:rsidRDefault="00366AF7" w:rsidP="002021BA">
            <w:pPr>
              <w:spacing w:after="0" w:line="240" w:lineRule="auto"/>
              <w:jc w:val="both"/>
              <w:textAlignment w:val="baseline"/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S</w:t>
            </w:r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 xml:space="preserve">ingle </w:t>
            </w: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M</w:t>
            </w:r>
            <w:r w:rsidRPr="00366AF7"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"/>
              </w:rPr>
              <w:t>ode</w:t>
            </w:r>
          </w:p>
        </w:tc>
      </w:tr>
      <w:tr w:rsidR="002021BA" w:rsidRPr="00FF0AD3" w14:paraId="47171A55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35935DFE" w14:textId="51D81634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 xml:space="preserve">SW 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71899B48" w14:textId="362FB9E2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Software</w:t>
            </w:r>
          </w:p>
        </w:tc>
      </w:tr>
      <w:tr w:rsidR="002021BA" w:rsidRPr="00FF0AD3" w14:paraId="2724AD09" w14:textId="77777777" w:rsidTr="00DE1734">
        <w:trPr>
          <w:trHeight w:val="246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5C5A0E69" w14:textId="37977447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>UPS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05E7C2B1" w14:textId="6EF5361C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Uninterruptible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>Power</w:t>
            </w:r>
            <w:proofErr w:type="spellEnd"/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</w:rPr>
              <w:t xml:space="preserve"> Supply</w:t>
            </w:r>
          </w:p>
        </w:tc>
      </w:tr>
      <w:tr w:rsidR="002021BA" w:rsidRPr="00FF0AD3" w14:paraId="1E89043E" w14:textId="77777777" w:rsidTr="00DE1734">
        <w:trPr>
          <w:trHeight w:val="315"/>
        </w:trPr>
        <w:tc>
          <w:tcPr>
            <w:tcW w:w="1710" w:type="dxa"/>
            <w:tcBorders>
              <w:top w:val="nil"/>
              <w:left w:val="single" w:sz="6" w:space="0" w:color="7BA0CD"/>
              <w:bottom w:val="single" w:sz="6" w:space="0" w:color="7BA0CD"/>
              <w:right w:val="single" w:sz="6" w:space="0" w:color="7BA0CD"/>
            </w:tcBorders>
            <w:vAlign w:val="center"/>
          </w:tcPr>
          <w:p w14:paraId="450EF69B" w14:textId="6F8200BD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</w:rPr>
              <w:t xml:space="preserve">VM </w:t>
            </w:r>
          </w:p>
        </w:tc>
        <w:tc>
          <w:tcPr>
            <w:tcW w:w="7279" w:type="dxa"/>
            <w:tcBorders>
              <w:top w:val="nil"/>
              <w:left w:val="nil"/>
              <w:bottom w:val="single" w:sz="6" w:space="0" w:color="7BA0CD"/>
              <w:right w:val="single" w:sz="6" w:space="0" w:color="7BA0CD"/>
            </w:tcBorders>
            <w:vAlign w:val="center"/>
          </w:tcPr>
          <w:p w14:paraId="6A1764F5" w14:textId="22211D73" w:rsidR="002021BA" w:rsidRPr="00086A50" w:rsidRDefault="002021BA" w:rsidP="002021BA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iCs/>
                <w:color w:val="80808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i/>
                <w:iCs/>
                <w:color w:val="808080"/>
                <w:sz w:val="20"/>
                <w:szCs w:val="20"/>
                <w:lang w:val="en-US"/>
              </w:rPr>
              <w:t>Virtual Machine</w:t>
            </w:r>
          </w:p>
        </w:tc>
      </w:tr>
    </w:tbl>
    <w:p w14:paraId="65BF8098" w14:textId="77777777" w:rsidR="0033762A" w:rsidRDefault="0033762A" w:rsidP="009F6100">
      <w:pPr>
        <w:jc w:val="both"/>
      </w:pPr>
    </w:p>
    <w:p w14:paraId="07C1B71B" w14:textId="1595FD07" w:rsidR="006D775B" w:rsidRDefault="006D775B">
      <w:r>
        <w:br w:type="page"/>
      </w:r>
    </w:p>
    <w:p w14:paraId="12B3E183" w14:textId="294ECB2B" w:rsidR="00C8499C" w:rsidRPr="00FF0AD3" w:rsidRDefault="00C8499C" w:rsidP="00834433">
      <w:pPr>
        <w:pStyle w:val="Nadpis1"/>
        <w:numPr>
          <w:ilvl w:val="0"/>
          <w:numId w:val="2"/>
        </w:numPr>
        <w:jc w:val="both"/>
      </w:pPr>
      <w:bookmarkStart w:id="1" w:name="_Toc203488750"/>
      <w:r w:rsidRPr="00FF0AD3">
        <w:lastRenderedPageBreak/>
        <w:t>Cíl a účel projektu</w:t>
      </w:r>
      <w:bookmarkEnd w:id="1"/>
    </w:p>
    <w:p w14:paraId="28498FC4" w14:textId="77777777" w:rsidR="002E161F" w:rsidRPr="00FF0AD3" w:rsidRDefault="002E161F" w:rsidP="009F6100">
      <w:pPr>
        <w:jc w:val="both"/>
      </w:pPr>
    </w:p>
    <w:p w14:paraId="3F4557EE" w14:textId="7B78F54E" w:rsidR="005A7D43" w:rsidRPr="00A97122" w:rsidRDefault="005A7D43" w:rsidP="005A7D43">
      <w:pPr>
        <w:jc w:val="both"/>
      </w:pPr>
      <w:r w:rsidRPr="00A97122">
        <w:t>Účelem projektu je dodávka, instalace a konfigurace</w:t>
      </w:r>
      <w:r w:rsidR="00303C11">
        <w:t>,</w:t>
      </w:r>
      <w:r w:rsidRPr="00A97122">
        <w:t xml:space="preserve"> včetně migrace </w:t>
      </w:r>
      <w:r w:rsidRPr="00F9660A">
        <w:t xml:space="preserve">provozovaných </w:t>
      </w:r>
      <w:r w:rsidR="00B940CF" w:rsidRPr="00F9660A">
        <w:t>VM</w:t>
      </w:r>
      <w:r w:rsidR="007805F7">
        <w:t xml:space="preserve"> </w:t>
      </w:r>
      <w:r w:rsidRPr="00A97122">
        <w:t>do nové infrastruktury v</w:t>
      </w:r>
      <w:r>
        <w:t xml:space="preserve"> provozní </w:t>
      </w:r>
      <w:r w:rsidRPr="00A97122">
        <w:t xml:space="preserve">architektuře </w:t>
      </w:r>
      <w:proofErr w:type="spellStart"/>
      <w:r w:rsidR="008C5921" w:rsidRPr="008C5921">
        <w:t>Active-active</w:t>
      </w:r>
      <w:proofErr w:type="spellEnd"/>
      <w:r w:rsidR="008C5921" w:rsidRPr="008C5921">
        <w:t xml:space="preserve"> </w:t>
      </w:r>
      <w:proofErr w:type="spellStart"/>
      <w:r w:rsidR="008C5921" w:rsidRPr="008C5921">
        <w:t>high</w:t>
      </w:r>
      <w:proofErr w:type="spellEnd"/>
      <w:r w:rsidR="008C5921" w:rsidRPr="008C5921">
        <w:t xml:space="preserve"> </w:t>
      </w:r>
      <w:proofErr w:type="spellStart"/>
      <w:r w:rsidR="008C5921" w:rsidRPr="008C5921">
        <w:t>availability</w:t>
      </w:r>
      <w:proofErr w:type="spellEnd"/>
      <w:r w:rsidR="008C5921" w:rsidRPr="008C5921">
        <w:t xml:space="preserve"> </w:t>
      </w:r>
      <w:proofErr w:type="spellStart"/>
      <w:r w:rsidR="008C5921" w:rsidRPr="008C5921">
        <w:t>clusters</w:t>
      </w:r>
      <w:proofErr w:type="spellEnd"/>
      <w:r w:rsidR="00303C11">
        <w:t>,</w:t>
      </w:r>
      <w:r w:rsidRPr="00A97122">
        <w:t xml:space="preserve"> </w:t>
      </w:r>
      <w:r>
        <w:t xml:space="preserve">zajišťující </w:t>
      </w:r>
      <w:r w:rsidRPr="00A97122">
        <w:t>současn</w:t>
      </w:r>
      <w:r w:rsidR="008C5921">
        <w:t>ě</w:t>
      </w:r>
      <w:r w:rsidRPr="00A97122">
        <w:t xml:space="preserve"> zvýšení kybernetické bezpečnosti v oblasti zajišťování úrovně dostupnosti informací.</w:t>
      </w:r>
    </w:p>
    <w:p w14:paraId="624B140F" w14:textId="77777777" w:rsidR="005A7D43" w:rsidRPr="00A97122" w:rsidRDefault="005A7D43" w:rsidP="005A7D43">
      <w:pPr>
        <w:jc w:val="both"/>
      </w:pPr>
      <w:r w:rsidRPr="00A97122">
        <w:t xml:space="preserve">Cílem projektu </w:t>
      </w:r>
      <w:bookmarkStart w:id="2" w:name="_Hlk168483390"/>
      <w:r w:rsidRPr="00A97122">
        <w:t>je realizace nové ICT infrastruktury ve dvou stávajících datových centrech a to</w:t>
      </w:r>
      <w:r>
        <w:t>:</w:t>
      </w:r>
      <w:r w:rsidRPr="00A97122">
        <w:t xml:space="preserve"> </w:t>
      </w:r>
    </w:p>
    <w:p w14:paraId="754D720A" w14:textId="1A1B8ACC" w:rsidR="005A7D43" w:rsidRPr="00BC486C" w:rsidRDefault="006706E8" w:rsidP="00834433">
      <w:pPr>
        <w:pStyle w:val="Odstavecseseznamem"/>
        <w:numPr>
          <w:ilvl w:val="0"/>
          <w:numId w:val="11"/>
        </w:numPr>
        <w:spacing w:line="278" w:lineRule="auto"/>
        <w:jc w:val="both"/>
      </w:pPr>
      <w:r>
        <w:t>datové centrum</w:t>
      </w:r>
      <w:r w:rsidR="005A7D43" w:rsidRPr="00BC486C">
        <w:t xml:space="preserve"> (Krnovská)</w:t>
      </w:r>
      <w:r w:rsidR="001652B5">
        <w:t xml:space="preserve"> – </w:t>
      </w:r>
      <w:r w:rsidR="001652B5" w:rsidRPr="001652B5">
        <w:rPr>
          <w:b/>
          <w:bCs/>
        </w:rPr>
        <w:t>DC1</w:t>
      </w:r>
      <w:r>
        <w:t>,</w:t>
      </w:r>
    </w:p>
    <w:p w14:paraId="371CEDBB" w14:textId="624AA318" w:rsidR="005A7D43" w:rsidRDefault="006706E8" w:rsidP="00834433">
      <w:pPr>
        <w:pStyle w:val="Odstavecseseznamem"/>
        <w:numPr>
          <w:ilvl w:val="0"/>
          <w:numId w:val="11"/>
        </w:numPr>
        <w:spacing w:line="278" w:lineRule="auto"/>
        <w:jc w:val="both"/>
      </w:pPr>
      <w:r>
        <w:t>datové centrum</w:t>
      </w:r>
      <w:r w:rsidR="005A7D43" w:rsidRPr="00BC486C">
        <w:t xml:space="preserve"> (Hláska)</w:t>
      </w:r>
      <w:bookmarkEnd w:id="2"/>
      <w:r w:rsidR="001652B5">
        <w:t xml:space="preserve"> – </w:t>
      </w:r>
      <w:r w:rsidR="001652B5" w:rsidRPr="001652B5">
        <w:rPr>
          <w:b/>
          <w:bCs/>
        </w:rPr>
        <w:t>DC2</w:t>
      </w:r>
      <w:r>
        <w:t>,</w:t>
      </w:r>
    </w:p>
    <w:p w14:paraId="435DD769" w14:textId="36DA7439" w:rsidR="00115DE8" w:rsidRDefault="00115DE8" w:rsidP="00834433">
      <w:pPr>
        <w:pStyle w:val="Odstavecseseznamem"/>
        <w:numPr>
          <w:ilvl w:val="0"/>
          <w:numId w:val="11"/>
        </w:numPr>
        <w:spacing w:line="278" w:lineRule="auto"/>
        <w:jc w:val="both"/>
      </w:pPr>
      <w:proofErr w:type="spellStart"/>
      <w:r w:rsidRPr="001652B5">
        <w:rPr>
          <w:b/>
          <w:bCs/>
        </w:rPr>
        <w:t>Quorum</w:t>
      </w:r>
      <w:proofErr w:type="spellEnd"/>
      <w:r>
        <w:t>, datové centrum (v areálu Krnovská),</w:t>
      </w:r>
    </w:p>
    <w:p w14:paraId="1ECE8D5D" w14:textId="038471C7" w:rsidR="002E161F" w:rsidRDefault="00115DE8" w:rsidP="009F6100">
      <w:pPr>
        <w:jc w:val="both"/>
      </w:pPr>
      <w:r>
        <w:t>všechn</w:t>
      </w:r>
      <w:r w:rsidR="00303C11">
        <w:t>a</w:t>
      </w:r>
      <w:r w:rsidR="006706E8">
        <w:t xml:space="preserve"> datová centra jsou lokalizována v sídle Zadavatele.</w:t>
      </w:r>
    </w:p>
    <w:p w14:paraId="28D64F72" w14:textId="77777777" w:rsidR="006706E8" w:rsidRPr="00FF0AD3" w:rsidRDefault="006706E8" w:rsidP="009F6100">
      <w:pPr>
        <w:jc w:val="both"/>
      </w:pPr>
    </w:p>
    <w:p w14:paraId="4DF031D3" w14:textId="5493C78A" w:rsidR="002E161F" w:rsidRPr="00FF0AD3" w:rsidRDefault="005D7F8F" w:rsidP="00834433">
      <w:pPr>
        <w:pStyle w:val="Nadpis1"/>
        <w:numPr>
          <w:ilvl w:val="0"/>
          <w:numId w:val="2"/>
        </w:numPr>
        <w:jc w:val="both"/>
      </w:pPr>
      <w:bookmarkStart w:id="3" w:name="_Toc203488751"/>
      <w:r>
        <w:t>Základní požadavky</w:t>
      </w:r>
      <w:bookmarkEnd w:id="3"/>
      <w:r>
        <w:t xml:space="preserve"> </w:t>
      </w:r>
    </w:p>
    <w:p w14:paraId="063EB26A" w14:textId="77777777" w:rsidR="002E161F" w:rsidRPr="00FF0AD3" w:rsidRDefault="002E161F" w:rsidP="009F6100">
      <w:pPr>
        <w:jc w:val="both"/>
      </w:pPr>
    </w:p>
    <w:p w14:paraId="459E16D5" w14:textId="06315FDB" w:rsidR="00375CB5" w:rsidRPr="00C7783D" w:rsidRDefault="00375CB5" w:rsidP="00375CB5">
      <w:pPr>
        <w:jc w:val="both"/>
      </w:pPr>
      <w:r w:rsidRPr="00C7783D">
        <w:t xml:space="preserve">Předmětem zakázky je dodávka serverů a diskového pole, včetně HW produktů pro </w:t>
      </w:r>
      <w:r w:rsidR="006706E8" w:rsidRPr="00C7783D">
        <w:t>virtualizační</w:t>
      </w:r>
      <w:r w:rsidR="006706E8">
        <w:t>,</w:t>
      </w:r>
      <w:r w:rsidR="006706E8" w:rsidRPr="00C7783D">
        <w:t xml:space="preserve"> </w:t>
      </w:r>
      <w:proofErr w:type="spellStart"/>
      <w:r w:rsidR="006706E8">
        <w:t>clusterovou</w:t>
      </w:r>
      <w:proofErr w:type="spellEnd"/>
      <w:r w:rsidR="006706E8">
        <w:t xml:space="preserve"> a zálohovací </w:t>
      </w:r>
      <w:r w:rsidR="00F9660A">
        <w:t xml:space="preserve">a replikační </w:t>
      </w:r>
      <w:r w:rsidR="006706E8">
        <w:t>i</w:t>
      </w:r>
      <w:r w:rsidRPr="00C7783D">
        <w:t xml:space="preserve">nfrastrukturu, instalace, zprovoznění a migrace </w:t>
      </w:r>
      <w:r w:rsidR="00074A10">
        <w:t>provozního prostředí</w:t>
      </w:r>
      <w:r>
        <w:t xml:space="preserve"> </w:t>
      </w:r>
      <w:r w:rsidRPr="00C7783D">
        <w:t xml:space="preserve">(tedy komplexní upgrade zastaralé </w:t>
      </w:r>
      <w:r>
        <w:t>provozní infrastruktury</w:t>
      </w:r>
      <w:r w:rsidRPr="00C7783D">
        <w:t>)</w:t>
      </w:r>
      <w:r w:rsidR="006706E8">
        <w:t xml:space="preserve">, včetně dodávky </w:t>
      </w:r>
      <w:r w:rsidR="00F9660A">
        <w:t xml:space="preserve">specifikovaných </w:t>
      </w:r>
      <w:r w:rsidR="006706E8">
        <w:t>licencí a UPS</w:t>
      </w:r>
      <w:r w:rsidR="00F9660A">
        <w:t xml:space="preserve"> pro datové centrum DC2</w:t>
      </w:r>
      <w:r w:rsidR="006706E8">
        <w:t>.</w:t>
      </w:r>
      <w:r w:rsidRPr="00C7783D">
        <w:t xml:space="preserve"> </w:t>
      </w:r>
      <w:r w:rsidR="006706E8">
        <w:t>V oblasti zálohovací infrastruktury je d</w:t>
      </w:r>
      <w:r w:rsidRPr="00C7783D">
        <w:t xml:space="preserve">ále předmětem zakázky rovněž dodávka zálohovacího </w:t>
      </w:r>
      <w:r w:rsidR="00F9660A">
        <w:t xml:space="preserve">a replikačních </w:t>
      </w:r>
      <w:r>
        <w:t>systémů</w:t>
      </w:r>
      <w:r w:rsidRPr="00C7783D">
        <w:t xml:space="preserve"> a</w:t>
      </w:r>
      <w:r>
        <w:t xml:space="preserve"> implementace stávající</w:t>
      </w:r>
      <w:r w:rsidR="00303C11">
        <w:t>ch</w:t>
      </w:r>
      <w:r>
        <w:t xml:space="preserve"> </w:t>
      </w:r>
      <w:r w:rsidRPr="00C7783D">
        <w:t>páskov</w:t>
      </w:r>
      <w:r w:rsidR="006706E8">
        <w:t>ých</w:t>
      </w:r>
      <w:r w:rsidRPr="00C7783D">
        <w:t xml:space="preserve"> knihov</w:t>
      </w:r>
      <w:r w:rsidR="006706E8">
        <w:t>e</w:t>
      </w:r>
      <w:r w:rsidRPr="00C7783D">
        <w:t xml:space="preserve">n, zprovoznění, integrace do </w:t>
      </w:r>
      <w:r w:rsidR="006706E8">
        <w:t xml:space="preserve">architektury </w:t>
      </w:r>
      <w:r w:rsidRPr="00C7783D">
        <w:t xml:space="preserve">datových center, implementačních služeb </w:t>
      </w:r>
      <w:r>
        <w:t xml:space="preserve">a zpřístupnění </w:t>
      </w:r>
      <w:r w:rsidRPr="00C7783D">
        <w:t>stávajících záloh, včetně záruky a podpory.</w:t>
      </w:r>
    </w:p>
    <w:p w14:paraId="724DA3DF" w14:textId="4F42E2C3" w:rsidR="00074A10" w:rsidRDefault="00074A10" w:rsidP="00074A10">
      <w:pPr>
        <w:jc w:val="both"/>
      </w:pPr>
      <w:r>
        <w:t xml:space="preserve">Zadavatel požaduje dodání komplexního řešení </w:t>
      </w:r>
      <w:r w:rsidR="009624C1">
        <w:t xml:space="preserve">(„na klíč“) </w:t>
      </w:r>
      <w:r>
        <w:t xml:space="preserve">nahrazující stávající zastaralý </w:t>
      </w:r>
      <w:r w:rsidRPr="0044181E">
        <w:t>hardware s možností</w:t>
      </w:r>
      <w:r>
        <w:t xml:space="preserve"> využití již pořízených software licencí </w:t>
      </w:r>
      <w:proofErr w:type="spellStart"/>
      <w:r w:rsidRPr="0044181E">
        <w:t>VMware</w:t>
      </w:r>
      <w:proofErr w:type="spellEnd"/>
      <w:r w:rsidRPr="0044181E">
        <w:t xml:space="preserve"> </w:t>
      </w:r>
      <w:r w:rsidR="000B195F">
        <w:t>a ORACLE</w:t>
      </w:r>
      <w:r w:rsidR="00303C11">
        <w:t>,</w:t>
      </w:r>
      <w:r w:rsidR="000B195F">
        <w:t xml:space="preserve"> </w:t>
      </w:r>
      <w:r>
        <w:t>na které má Zadavatel platnou podporu.</w:t>
      </w:r>
    </w:p>
    <w:p w14:paraId="0024E68E" w14:textId="77777777" w:rsidR="00074A10" w:rsidRPr="00F9660A" w:rsidRDefault="00074A10" w:rsidP="00074A10">
      <w:pPr>
        <w:jc w:val="both"/>
        <w:rPr>
          <w:u w:val="single"/>
        </w:rPr>
      </w:pPr>
      <w:r w:rsidRPr="00F9660A">
        <w:rPr>
          <w:u w:val="single"/>
        </w:rPr>
        <w:t>Komplexní řešení musí obsahovat dodávku:</w:t>
      </w:r>
    </w:p>
    <w:p w14:paraId="5C18D762" w14:textId="77777777" w:rsidR="000B195F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 xml:space="preserve">LAN </w:t>
      </w:r>
      <w:proofErr w:type="spellStart"/>
      <w:r>
        <w:t>core</w:t>
      </w:r>
      <w:proofErr w:type="spellEnd"/>
      <w:r>
        <w:t xml:space="preserve"> switche</w:t>
      </w:r>
      <w:r w:rsidRPr="006E7FA2">
        <w:t xml:space="preserve"> – 4 ks;</w:t>
      </w:r>
    </w:p>
    <w:p w14:paraId="79EF5E89" w14:textId="400B9F7F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>Serverů pro virtualizaci – 4 ks;</w:t>
      </w:r>
    </w:p>
    <w:p w14:paraId="2311E54A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>Diskových polí – 2ks</w:t>
      </w:r>
      <w:r w:rsidRPr="006E7FA2">
        <w:rPr>
          <w:lang w:val="en-GB"/>
        </w:rPr>
        <w:t>;</w:t>
      </w:r>
    </w:p>
    <w:p w14:paraId="5BA30173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>Servery pro Oracle – 2 ks;</w:t>
      </w:r>
    </w:p>
    <w:p w14:paraId="54DC7CE4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proofErr w:type="spellStart"/>
      <w:r w:rsidRPr="006E7FA2">
        <w:t>Clusterové</w:t>
      </w:r>
      <w:proofErr w:type="spellEnd"/>
      <w:r w:rsidRPr="006E7FA2">
        <w:t xml:space="preserve"> řešení pro Oracle;</w:t>
      </w:r>
    </w:p>
    <w:p w14:paraId="3FEF6993" w14:textId="4546760E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6E7FA2">
        <w:t xml:space="preserve">Server pro zálohování </w:t>
      </w:r>
      <w:r>
        <w:t>a DR replikaci</w:t>
      </w:r>
      <w:r w:rsidRPr="006E7FA2">
        <w:t>– 1ks;</w:t>
      </w:r>
    </w:p>
    <w:p w14:paraId="3E2270D2" w14:textId="77777777" w:rsidR="000B195F" w:rsidRPr="006E7FA2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>
        <w:t>Diskové úložiště pro zálohy</w:t>
      </w:r>
      <w:r w:rsidRPr="006E7FA2">
        <w:t xml:space="preserve"> – 1ks; </w:t>
      </w:r>
    </w:p>
    <w:p w14:paraId="28B5B4D7" w14:textId="00BE8EBE" w:rsidR="000B195F" w:rsidRPr="007706BF" w:rsidRDefault="000B195F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7706BF">
        <w:t>Zálohovací a replikační software, pro 120 VM</w:t>
      </w:r>
      <w:r w:rsidR="00D01970" w:rsidRPr="00D01970">
        <w:t xml:space="preserve"> </w:t>
      </w:r>
      <w:r w:rsidR="00D01970">
        <w:t>a 30 M365 uživatelů</w:t>
      </w:r>
      <w:r w:rsidR="00303C11" w:rsidRPr="006E7FA2">
        <w:t>;</w:t>
      </w:r>
    </w:p>
    <w:p w14:paraId="5B20141F" w14:textId="61EBD355" w:rsidR="000B195F" w:rsidRDefault="000B195F" w:rsidP="00AB13ED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7706BF">
        <w:t>UPS na sekundární datové centrum DC2 - 1 kus</w:t>
      </w:r>
    </w:p>
    <w:p w14:paraId="5929F2CD" w14:textId="4D42019E" w:rsidR="00AB13ED" w:rsidRPr="00AB13ED" w:rsidRDefault="00AB13ED" w:rsidP="00AB13ED">
      <w:pPr>
        <w:pStyle w:val="Odstavecseseznamem"/>
        <w:numPr>
          <w:ilvl w:val="0"/>
          <w:numId w:val="29"/>
        </w:numPr>
      </w:pPr>
      <w:r w:rsidRPr="00AB13ED">
        <w:t xml:space="preserve">Racková skříň </w:t>
      </w:r>
      <w:r>
        <w:t xml:space="preserve">pro UPS </w:t>
      </w:r>
      <w:r w:rsidRPr="00AB13ED">
        <w:t>do záložní lokality – 1ks</w:t>
      </w:r>
    </w:p>
    <w:p w14:paraId="3A7AA2EF" w14:textId="77777777" w:rsidR="00AB13ED" w:rsidRDefault="00AB13ED" w:rsidP="00074A10">
      <w:pPr>
        <w:jc w:val="both"/>
      </w:pPr>
    </w:p>
    <w:p w14:paraId="279496AD" w14:textId="01086796" w:rsidR="00074A10" w:rsidRPr="00C331B6" w:rsidRDefault="00074A10" w:rsidP="00074A10">
      <w:pPr>
        <w:jc w:val="both"/>
      </w:pPr>
      <w:r w:rsidRPr="00C331B6">
        <w:t xml:space="preserve">a </w:t>
      </w:r>
      <w:r w:rsidR="0071573A">
        <w:t xml:space="preserve">specifikované softwarové licence, </w:t>
      </w:r>
      <w:r w:rsidR="00C331B6" w:rsidRPr="00C331B6">
        <w:t>všechny potřebné propojovací kabely, transceivery apod.</w:t>
      </w:r>
      <w:r w:rsidR="0071573A">
        <w:t xml:space="preserve"> (tvořící funkční celek)</w:t>
      </w:r>
      <w:r w:rsidRPr="00C331B6">
        <w:t xml:space="preserve">, záruku a poskytování podpory v rámci </w:t>
      </w:r>
      <w:r w:rsidR="00C331B6">
        <w:t xml:space="preserve">specifikovaného </w:t>
      </w:r>
      <w:r w:rsidRPr="00C331B6">
        <w:t>SLA.</w:t>
      </w:r>
    </w:p>
    <w:p w14:paraId="39DCE0C5" w14:textId="72DA74A9" w:rsidR="00B06E33" w:rsidRPr="00FF0AD3" w:rsidRDefault="00074A10" w:rsidP="009F6100">
      <w:pPr>
        <w:jc w:val="both"/>
      </w:pPr>
      <w:r w:rsidRPr="00BB06AC">
        <w:lastRenderedPageBreak/>
        <w:t xml:space="preserve">Nabídka musí obsahovat </w:t>
      </w:r>
      <w:r>
        <w:t xml:space="preserve">detailní popis </w:t>
      </w:r>
      <w:r w:rsidRPr="00BB06AC">
        <w:t>vešker</w:t>
      </w:r>
      <w:r>
        <w:t>ých dodávaných</w:t>
      </w:r>
      <w:r w:rsidRPr="00BB06AC">
        <w:t xml:space="preserve"> komponent,</w:t>
      </w:r>
      <w:r>
        <w:t xml:space="preserve"> požadované</w:t>
      </w:r>
      <w:r w:rsidRPr="00BB06AC">
        <w:t xml:space="preserve"> licence, </w:t>
      </w:r>
      <w:r w:rsidRPr="00DD2AC5">
        <w:t>cenu za migraci,</w:t>
      </w:r>
      <w:r>
        <w:t xml:space="preserve"> </w:t>
      </w:r>
      <w:r w:rsidRPr="00BB06AC">
        <w:t xml:space="preserve">implementační </w:t>
      </w:r>
      <w:r>
        <w:t>služby, dokumentaci</w:t>
      </w:r>
      <w:r w:rsidR="00FF2811">
        <w:t>, školení</w:t>
      </w:r>
      <w:r w:rsidR="006706E8">
        <w:t xml:space="preserve"> a </w:t>
      </w:r>
      <w:r>
        <w:t xml:space="preserve">návrh </w:t>
      </w:r>
      <w:r w:rsidR="006706E8">
        <w:t>n</w:t>
      </w:r>
      <w:r>
        <w:t>a provedení akceptačních testů potřebných ke splnění</w:t>
      </w:r>
      <w:r w:rsidRPr="00BB06AC">
        <w:t xml:space="preserve"> požadavků </w:t>
      </w:r>
      <w:r>
        <w:t>Z</w:t>
      </w:r>
      <w:r w:rsidRPr="00BB06AC">
        <w:t>adavatele.</w:t>
      </w:r>
    </w:p>
    <w:p w14:paraId="71474F2F" w14:textId="7864E683" w:rsidR="001E7FD7" w:rsidRPr="001E7FD7" w:rsidRDefault="001E7FD7" w:rsidP="001E7FD7">
      <w:pPr>
        <w:rPr>
          <w:rFonts w:cstheme="minorHAnsi"/>
        </w:rPr>
        <w:sectPr w:rsidR="001E7FD7" w:rsidRPr="001E7FD7" w:rsidSect="00ED40BF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857" w:right="1417" w:bottom="1418" w:left="1417" w:header="63" w:footer="113" w:gutter="0"/>
          <w:cols w:space="708"/>
          <w:docGrid w:linePitch="360"/>
        </w:sectPr>
      </w:pPr>
    </w:p>
    <w:p w14:paraId="762D15B7" w14:textId="77777777" w:rsidR="004B5F36" w:rsidRPr="00FF0AD3" w:rsidRDefault="004B5F36" w:rsidP="00834433">
      <w:pPr>
        <w:pStyle w:val="Nadpis1"/>
        <w:numPr>
          <w:ilvl w:val="0"/>
          <w:numId w:val="2"/>
        </w:numPr>
        <w:jc w:val="both"/>
      </w:pPr>
      <w:bookmarkStart w:id="5" w:name="_Toc203488752"/>
      <w:r>
        <w:lastRenderedPageBreak/>
        <w:t>Požadovaná t</w:t>
      </w:r>
      <w:r w:rsidRPr="00FF0AD3">
        <w:t>opologie architektury</w:t>
      </w:r>
      <w:bookmarkEnd w:id="5"/>
    </w:p>
    <w:p w14:paraId="5FD7E518" w14:textId="62FC62CA" w:rsidR="00FF0AD3" w:rsidRPr="00967C1D" w:rsidRDefault="004B5F36" w:rsidP="00ED40BF">
      <w:pPr>
        <w:tabs>
          <w:tab w:val="left" w:pos="8565"/>
        </w:tabs>
        <w:jc w:val="both"/>
        <w:rPr>
          <w:rFonts w:cstheme="minorHAnsi"/>
        </w:rPr>
      </w:pPr>
      <w:r w:rsidRPr="004B5F36">
        <w:rPr>
          <w:rFonts w:cstheme="minorHAnsi"/>
          <w:noProof/>
        </w:rPr>
        <w:drawing>
          <wp:inline distT="0" distB="0" distL="0" distR="0" wp14:anchorId="0766C9B6" wp14:editId="54F25C64">
            <wp:extent cx="7654832" cy="5257800"/>
            <wp:effectExtent l="0" t="0" r="0" b="0"/>
            <wp:docPr id="1193578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5782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60020" cy="5261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EE1C8" w14:textId="7A48BF39" w:rsidR="00FF0AD3" w:rsidRPr="005F2DB4" w:rsidRDefault="008A6907" w:rsidP="00834433">
      <w:pPr>
        <w:pStyle w:val="Odstavecseseznamem"/>
        <w:numPr>
          <w:ilvl w:val="0"/>
          <w:numId w:val="10"/>
        </w:numPr>
        <w:jc w:val="both"/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</w:pPr>
      <w:r w:rsidRPr="005F2DB4"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  <w:t>Schéma</w:t>
      </w:r>
      <w:r w:rsidR="005F2DB4"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  <w:t xml:space="preserve"> požadovaného</w:t>
      </w:r>
      <w:r w:rsidRPr="005F2DB4">
        <w:rPr>
          <w:rFonts w:asciiTheme="majorHAnsi" w:eastAsiaTheme="majorEastAsia" w:hAnsiTheme="majorHAnsi" w:cstheme="majorBidi"/>
          <w:i/>
          <w:iCs/>
          <w:color w:val="2E74B5" w:themeColor="accent5" w:themeShade="BF"/>
          <w:sz w:val="20"/>
          <w:szCs w:val="20"/>
        </w:rPr>
        <w:t xml:space="preserve"> cílového stavu</w:t>
      </w:r>
    </w:p>
    <w:p w14:paraId="57B5AA1F" w14:textId="77777777" w:rsidR="00D10BFD" w:rsidRDefault="00D10BFD" w:rsidP="009F6100">
      <w:pPr>
        <w:jc w:val="both"/>
        <w:sectPr w:rsidR="00D10BFD" w:rsidSect="00ED40BF">
          <w:headerReference w:type="default" r:id="rId16"/>
          <w:pgSz w:w="16838" w:h="11906" w:orient="landscape"/>
          <w:pgMar w:top="709" w:right="2836" w:bottom="1417" w:left="1985" w:header="708" w:footer="708" w:gutter="0"/>
          <w:cols w:space="708"/>
          <w:docGrid w:linePitch="360"/>
        </w:sectPr>
      </w:pPr>
    </w:p>
    <w:p w14:paraId="4326B7B2" w14:textId="72335C5F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7706BF">
        <w:rPr>
          <w:sz w:val="28"/>
          <w:szCs w:val="28"/>
        </w:rPr>
        <w:t xml:space="preserve"> </w:t>
      </w:r>
      <w:bookmarkStart w:id="6" w:name="_Toc203488753"/>
      <w:r w:rsidR="006706E8" w:rsidRPr="00D82887">
        <w:rPr>
          <w:sz w:val="28"/>
          <w:szCs w:val="28"/>
        </w:rPr>
        <w:t>LAN páteřní přepínače</w:t>
      </w:r>
      <w:bookmarkEnd w:id="6"/>
    </w:p>
    <w:p w14:paraId="3F61F06B" w14:textId="77777777" w:rsidR="006706E8" w:rsidRDefault="006706E8" w:rsidP="006706E8"/>
    <w:p w14:paraId="2B512106" w14:textId="24517976" w:rsidR="006706E8" w:rsidRDefault="006706E8" w:rsidP="006706E8">
      <w:pPr>
        <w:spacing w:line="278" w:lineRule="auto"/>
        <w:jc w:val="both"/>
      </w:pPr>
      <w:r>
        <w:t>V současnosti je celá síťová infrastruktura včetně NGFW provozovaná na prvcích z</w:t>
      </w:r>
      <w:r w:rsidR="00065D89">
        <w:t xml:space="preserve"> výrobní </w:t>
      </w:r>
      <w:r>
        <w:t xml:space="preserve">provenience CISCO.  Zadavatel předpokládá náhradu stávajících </w:t>
      </w:r>
      <w:proofErr w:type="spellStart"/>
      <w:r w:rsidRPr="00B45117">
        <w:t>core</w:t>
      </w:r>
      <w:proofErr w:type="spellEnd"/>
      <w:r w:rsidRPr="00B45117">
        <w:t xml:space="preserve"> </w:t>
      </w:r>
      <w:proofErr w:type="spellStart"/>
      <w:r w:rsidRPr="00B45117">
        <w:t>switchů</w:t>
      </w:r>
      <w:proofErr w:type="spellEnd"/>
      <w:r w:rsidRPr="00B45117">
        <w:t xml:space="preserve"> Cisco 4500X</w:t>
      </w:r>
      <w:r w:rsidR="005837F4">
        <w:t xml:space="preserve"> provozovaných ve stávající infrastruktuře. </w:t>
      </w:r>
    </w:p>
    <w:p w14:paraId="6BC85C70" w14:textId="0993942E" w:rsidR="005837F4" w:rsidRDefault="005837F4" w:rsidP="006706E8">
      <w:pPr>
        <w:spacing w:line="278" w:lineRule="auto"/>
        <w:jc w:val="both"/>
      </w:pPr>
      <w:r>
        <w:t>Zadavatel z důvodu ochrany investic požaduje, aby při rozšiřování/náhradě stávající infrastruktury byly použity prvky vyhovující technickým parametrům uvedených v detailní technické specifikaci z provenience CISCO.</w:t>
      </w:r>
      <w:r w:rsidR="008C14A6">
        <w:t xml:space="preserve"> K uvedenému požadavku uvádí tyto důvody:</w:t>
      </w:r>
    </w:p>
    <w:p w14:paraId="110D1E8A" w14:textId="720D0D11" w:rsidR="008C14A6" w:rsidRPr="008C14A6" w:rsidRDefault="008C14A6" w:rsidP="008E6ACB">
      <w:pPr>
        <w:spacing w:line="278" w:lineRule="auto"/>
        <w:ind w:left="708"/>
        <w:jc w:val="both"/>
        <w:rPr>
          <w:b/>
          <w:bCs/>
        </w:rPr>
      </w:pPr>
      <w:r w:rsidRPr="008C14A6">
        <w:rPr>
          <w:b/>
          <w:bCs/>
        </w:rPr>
        <w:t xml:space="preserve">a) </w:t>
      </w:r>
      <w:r w:rsidR="008E6ACB">
        <w:rPr>
          <w:b/>
          <w:bCs/>
        </w:rPr>
        <w:t xml:space="preserve">pro </w:t>
      </w:r>
      <w:r>
        <w:rPr>
          <w:b/>
          <w:bCs/>
        </w:rPr>
        <w:t>zajištění t</w:t>
      </w:r>
      <w:r w:rsidRPr="008C14A6">
        <w:rPr>
          <w:b/>
          <w:bCs/>
        </w:rPr>
        <w:t>echnick</w:t>
      </w:r>
      <w:r>
        <w:rPr>
          <w:b/>
          <w:bCs/>
        </w:rPr>
        <w:t>é</w:t>
      </w:r>
      <w:r w:rsidRPr="008C14A6">
        <w:rPr>
          <w:b/>
          <w:bCs/>
        </w:rPr>
        <w:t xml:space="preserve"> kompatibilit</w:t>
      </w:r>
      <w:r w:rsidR="008E6ACB">
        <w:rPr>
          <w:b/>
          <w:bCs/>
        </w:rPr>
        <w:t>y</w:t>
      </w:r>
      <w:r w:rsidRPr="008C14A6">
        <w:rPr>
          <w:b/>
          <w:bCs/>
        </w:rPr>
        <w:t xml:space="preserve"> a </w:t>
      </w:r>
      <w:r w:rsidR="008E6ACB" w:rsidRPr="008C14A6">
        <w:rPr>
          <w:b/>
          <w:bCs/>
        </w:rPr>
        <w:t>interoperabilit</w:t>
      </w:r>
      <w:r w:rsidR="008E6ACB">
        <w:rPr>
          <w:b/>
          <w:bCs/>
        </w:rPr>
        <w:t xml:space="preserve">y </w:t>
      </w:r>
      <w:r w:rsidR="008E6ACB" w:rsidRPr="008E6ACB">
        <w:t>– stávající</w:t>
      </w:r>
      <w:r w:rsidRPr="008C14A6">
        <w:t xml:space="preserve"> síťová infrastruktura je tvořena výhradně zařízeními značky Cisco. Pro zajištění bezproblémového fungování, jednotného managementu, centralizované správy, zajištění </w:t>
      </w:r>
      <w:proofErr w:type="spellStart"/>
      <w:r w:rsidRPr="008C14A6">
        <w:t>QoS</w:t>
      </w:r>
      <w:proofErr w:type="spellEnd"/>
      <w:r w:rsidRPr="008C14A6">
        <w:t>, aby nová zařízení byla plně kompatibilní a interoperabilní na úrovni proprietárních protokolů, jako jsou např. CDP, VTP, nebo EIGRP.</w:t>
      </w:r>
    </w:p>
    <w:p w14:paraId="6323514A" w14:textId="3448F77D" w:rsidR="008C14A6" w:rsidRPr="008E6ACB" w:rsidRDefault="008C14A6" w:rsidP="008E6ACB">
      <w:pPr>
        <w:spacing w:line="278" w:lineRule="auto"/>
        <w:ind w:left="708"/>
        <w:jc w:val="both"/>
        <w:rPr>
          <w:b/>
          <w:bCs/>
        </w:rPr>
      </w:pPr>
      <w:r w:rsidRPr="008C14A6">
        <w:rPr>
          <w:b/>
          <w:bCs/>
        </w:rPr>
        <w:t xml:space="preserve">c) Jednotný systém správy a školení </w:t>
      </w:r>
      <w:r w:rsidR="008E6ACB" w:rsidRPr="008C14A6">
        <w:rPr>
          <w:b/>
          <w:bCs/>
        </w:rPr>
        <w:t>personálu</w:t>
      </w:r>
      <w:r w:rsidR="008E6ACB">
        <w:rPr>
          <w:b/>
          <w:bCs/>
        </w:rPr>
        <w:t xml:space="preserve"> </w:t>
      </w:r>
      <w:r w:rsidR="008E6ACB" w:rsidRPr="008E6ACB">
        <w:t>– IT</w:t>
      </w:r>
      <w:r w:rsidRPr="008E6ACB">
        <w:t xml:space="preserve"> personál</w:t>
      </w:r>
      <w:r w:rsidRPr="008C14A6">
        <w:t xml:space="preserve"> je vyškolen výhradně pro správu zařízení Cisco, včetně využívání pokročilých nástrojů. Použití </w:t>
      </w:r>
      <w:r w:rsidR="008E6ACB">
        <w:t xml:space="preserve">výrobku pro náhradu prvků stávající infrastruktury </w:t>
      </w:r>
      <w:r w:rsidRPr="008C14A6">
        <w:t>by vedlo k významným vícenákladům na školení a migraci správy.</w:t>
      </w:r>
    </w:p>
    <w:p w14:paraId="626CA916" w14:textId="3EF0F5E6" w:rsidR="006706E8" w:rsidRPr="00BC486C" w:rsidRDefault="006706E8" w:rsidP="006706E8">
      <w:pPr>
        <w:spacing w:line="278" w:lineRule="auto"/>
        <w:jc w:val="both"/>
      </w:pPr>
      <w:r w:rsidRPr="00BC486C">
        <w:t>V</w:t>
      </w:r>
      <w:r w:rsidR="001652B5">
        <w:t> DC1</w:t>
      </w:r>
      <w:r w:rsidRPr="00BC486C">
        <w:t xml:space="preserve"> i </w:t>
      </w:r>
      <w:r w:rsidR="001652B5">
        <w:t>DC2</w:t>
      </w:r>
      <w:r w:rsidRPr="00BC486C">
        <w:t xml:space="preserve"> datovém centru bude nainstalována dvojice páteřních </w:t>
      </w:r>
      <w:r w:rsidRPr="00BC486C">
        <w:rPr>
          <w:b/>
          <w:bCs/>
        </w:rPr>
        <w:t xml:space="preserve">LAN přepínačů </w:t>
      </w:r>
      <w:r w:rsidRPr="00BC486C">
        <w:t xml:space="preserve">(náhrada stávajících páteřních </w:t>
      </w:r>
      <w:proofErr w:type="spellStart"/>
      <w:r w:rsidR="00065D89" w:rsidRPr="00B45117">
        <w:t>core</w:t>
      </w:r>
      <w:proofErr w:type="spellEnd"/>
      <w:r w:rsidR="00065D89" w:rsidRPr="00B45117">
        <w:t xml:space="preserve"> </w:t>
      </w:r>
      <w:proofErr w:type="spellStart"/>
      <w:r w:rsidR="00065D89" w:rsidRPr="00B45117">
        <w:t>switchů</w:t>
      </w:r>
      <w:proofErr w:type="spellEnd"/>
      <w:r w:rsidRPr="00BC486C">
        <w:t xml:space="preserve"> CISCO). Tyto přepínače budou komunikovat mezi datovými centry na rychlosti 100 </w:t>
      </w:r>
      <w:proofErr w:type="spellStart"/>
      <w:r w:rsidRPr="00BC486C">
        <w:t>Gb</w:t>
      </w:r>
      <w:proofErr w:type="spellEnd"/>
      <w:r w:rsidRPr="00BC486C">
        <w:t xml:space="preserve"> (oba </w:t>
      </w:r>
      <w:proofErr w:type="spellStart"/>
      <w:r w:rsidRPr="00BC486C">
        <w:t>propoje</w:t>
      </w:r>
      <w:proofErr w:type="spellEnd"/>
      <w:r w:rsidRPr="00BC486C">
        <w:t xml:space="preserve"> datových center jsou tvořeny </w:t>
      </w:r>
      <w:r>
        <w:t xml:space="preserve">fyzickým </w:t>
      </w:r>
      <w:r w:rsidRPr="00BC486C">
        <w:t xml:space="preserve">SM </w:t>
      </w:r>
      <w:r w:rsidR="00065D89" w:rsidRPr="00BC486C">
        <w:t>vlákne</w:t>
      </w:r>
      <w:r w:rsidR="00065D89">
        <w:t>m</w:t>
      </w:r>
      <w:r>
        <w:t xml:space="preserve"> (k dispozici 4 vlákna)</w:t>
      </w:r>
      <w:r w:rsidRPr="00BC486C">
        <w:t xml:space="preserve">, délky menší než 10 km). </w:t>
      </w:r>
    </w:p>
    <w:p w14:paraId="7D9F9CE3" w14:textId="2F31A444" w:rsidR="006706E8" w:rsidRDefault="006706E8" w:rsidP="006706E8">
      <w:pPr>
        <w:spacing w:line="278" w:lineRule="auto"/>
        <w:jc w:val="both"/>
      </w:pPr>
      <w:r w:rsidRPr="00F35256">
        <w:t>Další pořizovaný hardware (</w:t>
      </w:r>
      <w:r w:rsidRPr="00F35256">
        <w:rPr>
          <w:b/>
          <w:bCs/>
        </w:rPr>
        <w:t>servery, disková pole</w:t>
      </w:r>
      <w:r w:rsidRPr="00F35256">
        <w:t>) budou nainstalovány v</w:t>
      </w:r>
      <w:r w:rsidR="001652B5" w:rsidRPr="00F35256">
        <w:t> DC1 a DC2</w:t>
      </w:r>
      <w:r w:rsidRPr="00F35256">
        <w:t xml:space="preserve"> datov</w:t>
      </w:r>
      <w:r w:rsidR="001652B5" w:rsidRPr="00F35256">
        <w:t>ých</w:t>
      </w:r>
      <w:r w:rsidRPr="00F35256">
        <w:t xml:space="preserve"> centr</w:t>
      </w:r>
      <w:r w:rsidR="001652B5" w:rsidRPr="00F35256">
        <w:t>ech</w:t>
      </w:r>
      <w:r w:rsidRPr="00F35256">
        <w:t>. Pořizované</w:t>
      </w:r>
      <w:r w:rsidRPr="00BC486C">
        <w:t xml:space="preserve"> diskové pole bude redundantně připojené k virtualizačním serverům pomocí </w:t>
      </w:r>
      <w:proofErr w:type="spellStart"/>
      <w:r w:rsidRPr="00BC486C">
        <w:t>iSCSI</w:t>
      </w:r>
      <w:proofErr w:type="spellEnd"/>
      <w:r w:rsidRPr="00BC486C">
        <w:t xml:space="preserve"> na rychlosti 25Gb. Virtualizační servery budou redundantně připojeny k páteřním síťovým přepínačům pomocí 25GbE. </w:t>
      </w:r>
    </w:p>
    <w:p w14:paraId="6F529FE1" w14:textId="5EC4C2DD" w:rsidR="006706E8" w:rsidRDefault="00065D89" w:rsidP="006706E8">
      <w:r>
        <w:t>Ze strany Zadavatele bude připravena L</w:t>
      </w:r>
      <w:r w:rsidR="00FA29BE">
        <w:t>AN</w:t>
      </w:r>
      <w:r>
        <w:t xml:space="preserve"> síťová konektivita </w:t>
      </w:r>
      <w:r w:rsidR="00E352AC">
        <w:t xml:space="preserve">1 </w:t>
      </w:r>
      <w:proofErr w:type="spellStart"/>
      <w:r w:rsidR="00E352AC">
        <w:t>GBps</w:t>
      </w:r>
      <w:proofErr w:type="spellEnd"/>
      <w:r w:rsidR="00E352AC">
        <w:t xml:space="preserve"> </w:t>
      </w:r>
      <w:r>
        <w:t xml:space="preserve">pro </w:t>
      </w:r>
      <w:r w:rsidR="00FA29BE">
        <w:t xml:space="preserve">server plnící funkce </w:t>
      </w:r>
      <w:r w:rsidR="0040352C">
        <w:t>v</w:t>
      </w:r>
      <w:r w:rsidR="00C13E4F">
        <w:t xml:space="preserve"> DC </w:t>
      </w:r>
      <w:proofErr w:type="spellStart"/>
      <w:r w:rsidRPr="00065D89">
        <w:t>Quorum</w:t>
      </w:r>
      <w:proofErr w:type="spellEnd"/>
      <w:r>
        <w:t xml:space="preserve">. </w:t>
      </w:r>
    </w:p>
    <w:p w14:paraId="0B1CD166" w14:textId="7D360144" w:rsidR="001652B5" w:rsidRPr="0040352C" w:rsidRDefault="00FA29BE" w:rsidP="001652B5">
      <w:pPr>
        <w:spacing w:line="278" w:lineRule="auto"/>
        <w:jc w:val="both"/>
        <w:rPr>
          <w:b/>
          <w:bCs/>
        </w:rPr>
      </w:pPr>
      <w:r>
        <w:t xml:space="preserve">Detailní požadavky jsou </w:t>
      </w:r>
      <w:r w:rsidR="00AE1A49">
        <w:t>specifikovány</w:t>
      </w:r>
      <w:r>
        <w:t xml:space="preserve"> v</w:t>
      </w:r>
      <w:r w:rsidR="00151E46">
        <w:t> </w:t>
      </w:r>
      <w:r w:rsidRPr="0040352C">
        <w:t>část</w:t>
      </w:r>
      <w:r w:rsidR="00151E46" w:rsidRPr="0040352C">
        <w:t xml:space="preserve">i </w:t>
      </w:r>
      <w:r w:rsidR="00B36B85" w:rsidRPr="0040352C">
        <w:rPr>
          <w:b/>
          <w:bCs/>
        </w:rPr>
        <w:t>7</w:t>
      </w:r>
      <w:r w:rsidR="00151E46" w:rsidRPr="0040352C">
        <w:rPr>
          <w:b/>
          <w:bCs/>
        </w:rPr>
        <w:t>.</w:t>
      </w:r>
      <w:r w:rsidR="00C96BE7" w:rsidRPr="0040352C">
        <w:rPr>
          <w:b/>
          <w:bCs/>
        </w:rPr>
        <w:t>1</w:t>
      </w:r>
      <w:r w:rsidR="00151E46" w:rsidRPr="0040352C">
        <w:rPr>
          <w:b/>
          <w:bCs/>
        </w:rPr>
        <w:t xml:space="preserve"> „</w:t>
      </w:r>
      <w:r w:rsidR="00151E46" w:rsidRPr="0040352C">
        <w:rPr>
          <w:b/>
          <w:bCs/>
          <w:i/>
          <w:iCs/>
        </w:rPr>
        <w:t xml:space="preserve">LAN </w:t>
      </w:r>
      <w:proofErr w:type="spellStart"/>
      <w:r w:rsidR="00151E46" w:rsidRPr="0040352C">
        <w:rPr>
          <w:b/>
          <w:bCs/>
          <w:i/>
          <w:iCs/>
        </w:rPr>
        <w:t>core</w:t>
      </w:r>
      <w:proofErr w:type="spellEnd"/>
      <w:r w:rsidR="00151E46" w:rsidRPr="0040352C">
        <w:rPr>
          <w:b/>
          <w:bCs/>
          <w:i/>
          <w:iCs/>
        </w:rPr>
        <w:t xml:space="preserve"> switche</w:t>
      </w:r>
      <w:r w:rsidR="00151E46" w:rsidRPr="0040352C">
        <w:rPr>
          <w:b/>
          <w:bCs/>
        </w:rPr>
        <w:t>“</w:t>
      </w:r>
    </w:p>
    <w:p w14:paraId="0B41D0D7" w14:textId="77777777" w:rsidR="001652B5" w:rsidRDefault="001652B5" w:rsidP="001652B5"/>
    <w:p w14:paraId="4D1F290F" w14:textId="77777777" w:rsidR="001652B5" w:rsidRDefault="001652B5" w:rsidP="001652B5"/>
    <w:p w14:paraId="4FCC7ED6" w14:textId="36CA25CD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bookmarkStart w:id="7" w:name="_Toc203488754"/>
      <w:r w:rsidR="006706E8" w:rsidRPr="00C80B3C">
        <w:rPr>
          <w:sz w:val="28"/>
          <w:szCs w:val="28"/>
        </w:rPr>
        <w:t>Servery</w:t>
      </w:r>
      <w:r w:rsidR="006706E8">
        <w:rPr>
          <w:sz w:val="28"/>
          <w:szCs w:val="28"/>
        </w:rPr>
        <w:t xml:space="preserve"> pro virtualizaci</w:t>
      </w:r>
      <w:bookmarkEnd w:id="7"/>
    </w:p>
    <w:p w14:paraId="732ABA92" w14:textId="77777777" w:rsidR="006706E8" w:rsidRDefault="006706E8" w:rsidP="006706E8">
      <w:pPr>
        <w:jc w:val="both"/>
      </w:pPr>
    </w:p>
    <w:p w14:paraId="7AA3985E" w14:textId="1604E96E" w:rsidR="00B6427D" w:rsidRDefault="006706E8" w:rsidP="00B6427D">
      <w:pPr>
        <w:spacing w:line="278" w:lineRule="auto"/>
        <w:jc w:val="both"/>
      </w:pPr>
      <w:r>
        <w:t xml:space="preserve">Je požadováno dodání celkem 4 kusů virtualizačních serverů, </w:t>
      </w:r>
      <w:r w:rsidRPr="00DD2AC5">
        <w:t>které budou určeny</w:t>
      </w:r>
      <w:r>
        <w:t xml:space="preserve"> pro provoz hypervizoru </w:t>
      </w:r>
      <w:proofErr w:type="spellStart"/>
      <w:r w:rsidRPr="00C80B3C">
        <w:t>VMware</w:t>
      </w:r>
      <w:proofErr w:type="spellEnd"/>
      <w:r w:rsidRPr="00C80B3C">
        <w:t xml:space="preserve"> </w:t>
      </w:r>
      <w:proofErr w:type="spellStart"/>
      <w:r w:rsidRPr="00C80B3C">
        <w:t>vSphere</w:t>
      </w:r>
      <w:proofErr w:type="spellEnd"/>
      <w:r w:rsidRPr="00C80B3C">
        <w:t xml:space="preserve"> Standard 8</w:t>
      </w:r>
      <w:r>
        <w:t xml:space="preserve"> (</w:t>
      </w:r>
      <w:r w:rsidR="00E54D9F">
        <w:t xml:space="preserve">lic. </w:t>
      </w:r>
      <w:r>
        <w:t xml:space="preserve">180 </w:t>
      </w:r>
      <w:proofErr w:type="spellStart"/>
      <w:r>
        <w:t>core</w:t>
      </w:r>
      <w:proofErr w:type="spellEnd"/>
      <w:r>
        <w:t xml:space="preserve">) v jednom </w:t>
      </w:r>
      <w:proofErr w:type="spellStart"/>
      <w:r w:rsidRPr="008C5921">
        <w:t>Active-active</w:t>
      </w:r>
      <w:proofErr w:type="spellEnd"/>
      <w:r w:rsidRPr="008C5921">
        <w:t xml:space="preserve"> </w:t>
      </w:r>
      <w:proofErr w:type="spellStart"/>
      <w:r w:rsidRPr="008C5921">
        <w:t>high</w:t>
      </w:r>
      <w:proofErr w:type="spellEnd"/>
      <w:r w:rsidRPr="008C5921">
        <w:t xml:space="preserve"> </w:t>
      </w:r>
      <w:proofErr w:type="spellStart"/>
      <w:r w:rsidRPr="008C5921">
        <w:t>availability</w:t>
      </w:r>
      <w:proofErr w:type="spellEnd"/>
      <w:r w:rsidRPr="008C5921">
        <w:t xml:space="preserve"> </w:t>
      </w:r>
      <w:r>
        <w:t>clu</w:t>
      </w:r>
      <w:r w:rsidRPr="00DD2AC5">
        <w:t>st</w:t>
      </w:r>
      <w:r>
        <w:t>e</w:t>
      </w:r>
      <w:r w:rsidRPr="00DD2AC5">
        <w:t xml:space="preserve">ru, z čehož dva se shodnou konfigurací budou umístěny do </w:t>
      </w:r>
      <w:r w:rsidR="001652B5">
        <w:t>DC1</w:t>
      </w:r>
      <w:r w:rsidR="00234078">
        <w:t xml:space="preserve"> </w:t>
      </w:r>
      <w:r w:rsidR="00E54D9F">
        <w:t>datového centra</w:t>
      </w:r>
      <w:r w:rsidRPr="00DD2AC5">
        <w:t xml:space="preserve"> „</w:t>
      </w:r>
      <w:r>
        <w:t>Krnovská</w:t>
      </w:r>
      <w:r w:rsidRPr="00DD2AC5">
        <w:t xml:space="preserve">“ a </w:t>
      </w:r>
      <w:r>
        <w:lastRenderedPageBreak/>
        <w:t>další dva se shodnou konfigurací</w:t>
      </w:r>
      <w:r w:rsidRPr="00DD2AC5">
        <w:t xml:space="preserve"> do </w:t>
      </w:r>
      <w:r w:rsidR="00E54D9F">
        <w:t>datového centra</w:t>
      </w:r>
      <w:r w:rsidRPr="00DD2AC5">
        <w:t xml:space="preserve"> </w:t>
      </w:r>
      <w:r w:rsidR="00BC7512">
        <w:t xml:space="preserve">DC2 </w:t>
      </w:r>
      <w:r w:rsidRPr="00DD2AC5">
        <w:t>„</w:t>
      </w:r>
      <w:r>
        <w:t>Hláska</w:t>
      </w:r>
      <w:r w:rsidRPr="00DD2AC5">
        <w:t xml:space="preserve">“. </w:t>
      </w:r>
      <w:r w:rsidR="00B6427D" w:rsidRPr="00BC486C">
        <w:t xml:space="preserve">Virtualizační servery budou redundantně připojeny k páteřním síťovým přepínačům pomocí 25GbE. </w:t>
      </w:r>
    </w:p>
    <w:p w14:paraId="49446348" w14:textId="7119438F" w:rsidR="006706E8" w:rsidRPr="00DD2AC5" w:rsidRDefault="006706E8" w:rsidP="006706E8">
      <w:pPr>
        <w:jc w:val="both"/>
      </w:pPr>
    </w:p>
    <w:p w14:paraId="5FA19EE4" w14:textId="259F8D2E" w:rsidR="006706E8" w:rsidRPr="001044DF" w:rsidRDefault="006706E8" w:rsidP="006706E8">
      <w:pPr>
        <w:jc w:val="both"/>
        <w:rPr>
          <w:strike/>
        </w:rPr>
      </w:pPr>
      <w:r w:rsidRPr="001F3DC1">
        <w:t xml:space="preserve">Nově dodané servery nahradí 5 stávajících serverů a technickou konfigurací musí servery pokrýt stávající licence </w:t>
      </w:r>
      <w:proofErr w:type="spellStart"/>
      <w:r w:rsidRPr="001F3DC1">
        <w:t>VMware</w:t>
      </w:r>
      <w:proofErr w:type="spellEnd"/>
      <w:r w:rsidRPr="001F3DC1">
        <w:t xml:space="preserve">, které </w:t>
      </w:r>
      <w:r w:rsidR="00B579FE" w:rsidRPr="001F3DC1">
        <w:t>Zhotovitele</w:t>
      </w:r>
      <w:r w:rsidRPr="001F3DC1">
        <w:t xml:space="preserve"> přesune ze starých na nové servery.</w:t>
      </w:r>
    </w:p>
    <w:p w14:paraId="56597395" w14:textId="77777777" w:rsidR="006706E8" w:rsidRDefault="006706E8" w:rsidP="006706E8">
      <w:pPr>
        <w:jc w:val="both"/>
      </w:pPr>
      <w:r w:rsidRPr="00DD2AC5">
        <w:t xml:space="preserve">Servery musí být kompatibilní s </w:t>
      </w:r>
      <w:proofErr w:type="spellStart"/>
      <w:r w:rsidRPr="00C80B3C">
        <w:t>VMware</w:t>
      </w:r>
      <w:proofErr w:type="spellEnd"/>
      <w:r w:rsidRPr="00C80B3C">
        <w:t xml:space="preserve"> </w:t>
      </w:r>
      <w:proofErr w:type="spellStart"/>
      <w:r w:rsidRPr="00C80B3C">
        <w:t>vSphere</w:t>
      </w:r>
      <w:proofErr w:type="spellEnd"/>
      <w:r w:rsidRPr="00C80B3C">
        <w:t xml:space="preserve"> Standard 8</w:t>
      </w:r>
      <w:r w:rsidRPr="00DD2AC5">
        <w:t xml:space="preserve">, zařízení musí být uvedeno v matici kompatibility dle výrobce SW </w:t>
      </w:r>
      <w:proofErr w:type="spellStart"/>
      <w:r w:rsidRPr="00DD2AC5">
        <w:t>VMware</w:t>
      </w:r>
      <w:proofErr w:type="spellEnd"/>
      <w:r w:rsidRPr="00DD2AC5">
        <w:t>:</w:t>
      </w:r>
      <w:r w:rsidRPr="00720CE4">
        <w:t xml:space="preserve"> </w:t>
      </w:r>
    </w:p>
    <w:p w14:paraId="40B40467" w14:textId="273F6655" w:rsidR="006706E8" w:rsidRPr="005104AC" w:rsidRDefault="002A1A73" w:rsidP="006706E8">
      <w:pPr>
        <w:jc w:val="both"/>
      </w:pPr>
      <w:hyperlink r:id="rId17" w:history="1">
        <w:r w:rsidR="006706E8" w:rsidRPr="00A941D1">
          <w:rPr>
            <w:rStyle w:val="Hypertextovodkaz"/>
            <w:i/>
          </w:rPr>
          <w:t>https://www.vmware.com/resources/compatibility/search.php?deviceCategory=server</w:t>
        </w:r>
      </w:hyperlink>
      <w:r w:rsidR="006706E8">
        <w:rPr>
          <w:i/>
        </w:rPr>
        <w:t>,</w:t>
      </w:r>
      <w:r w:rsidR="006706E8" w:rsidRPr="00C13E4F">
        <w:rPr>
          <w:i/>
        </w:rPr>
        <w:t xml:space="preserve">kdy </w:t>
      </w:r>
      <w:r w:rsidR="00B579FE" w:rsidRPr="00C13E4F">
        <w:rPr>
          <w:i/>
        </w:rPr>
        <w:t>zhotovitel</w:t>
      </w:r>
      <w:r w:rsidR="006706E8" w:rsidRPr="00C13E4F">
        <w:rPr>
          <w:b/>
          <w:bCs/>
          <w:i/>
        </w:rPr>
        <w:t xml:space="preserve"> </w:t>
      </w:r>
      <w:r w:rsidR="006706E8" w:rsidRPr="00C13E4F">
        <w:rPr>
          <w:b/>
          <w:bCs/>
        </w:rPr>
        <w:t>dodá výpis z matice kompatibility dodávané konfigurace</w:t>
      </w:r>
      <w:r w:rsidR="0040352C" w:rsidRPr="00C13E4F">
        <w:rPr>
          <w:b/>
          <w:bCs/>
        </w:rPr>
        <w:t xml:space="preserve"> (přiloží k nabídce)</w:t>
      </w:r>
      <w:r w:rsidR="006706E8">
        <w:t>, ze kterého musí vyplývat požadovaná podpora.</w:t>
      </w:r>
    </w:p>
    <w:p w14:paraId="3602659F" w14:textId="65EF0134" w:rsidR="00115DE8" w:rsidRDefault="00115DE8" w:rsidP="00512E78">
      <w:pPr>
        <w:jc w:val="both"/>
        <w:rPr>
          <w:iCs/>
        </w:rPr>
      </w:pPr>
      <w:r>
        <w:rPr>
          <w:iCs/>
        </w:rPr>
        <w:t>Co se týče serveru umístěného v lokalitě 3 „</w:t>
      </w:r>
      <w:proofErr w:type="spellStart"/>
      <w:r w:rsidRPr="00115DE8">
        <w:rPr>
          <w:iCs/>
        </w:rPr>
        <w:t>Quorum</w:t>
      </w:r>
      <w:proofErr w:type="spellEnd"/>
      <w:r>
        <w:rPr>
          <w:iCs/>
        </w:rPr>
        <w:t xml:space="preserve">“, tak </w:t>
      </w:r>
      <w:r w:rsidR="0040352C">
        <w:rPr>
          <w:iCs/>
        </w:rPr>
        <w:t xml:space="preserve">bude využit stávající </w:t>
      </w:r>
      <w:r>
        <w:rPr>
          <w:iCs/>
        </w:rPr>
        <w:t xml:space="preserve">server </w:t>
      </w:r>
      <w:r w:rsidR="00923864" w:rsidRPr="004B5F36">
        <w:rPr>
          <w:rFonts w:cstheme="minorHAnsi"/>
        </w:rPr>
        <w:t xml:space="preserve">DELL™ </w:t>
      </w:r>
      <w:proofErr w:type="spellStart"/>
      <w:r w:rsidR="00923864" w:rsidRPr="004B5F36">
        <w:rPr>
          <w:rFonts w:cstheme="minorHAnsi"/>
        </w:rPr>
        <w:t>PowerEdge</w:t>
      </w:r>
      <w:proofErr w:type="spellEnd"/>
      <w:r w:rsidR="00923864" w:rsidRPr="004B5F36">
        <w:rPr>
          <w:rFonts w:cstheme="minorHAnsi"/>
        </w:rPr>
        <w:t>™ R740xd</w:t>
      </w:r>
      <w:r w:rsidR="0040352C">
        <w:rPr>
          <w:rFonts w:cstheme="minorHAnsi"/>
        </w:rPr>
        <w:t xml:space="preserve">. </w:t>
      </w:r>
      <w:r w:rsidR="00923864" w:rsidRPr="004B5F36">
        <w:rPr>
          <w:rFonts w:cstheme="minorHAnsi"/>
        </w:rPr>
        <w:t xml:space="preserve"> </w:t>
      </w:r>
      <w:r w:rsidR="0040352C">
        <w:rPr>
          <w:rFonts w:cstheme="minorHAnsi"/>
        </w:rPr>
        <w:t>S</w:t>
      </w:r>
      <w:r w:rsidR="00923864" w:rsidRPr="004B5F36">
        <w:rPr>
          <w:rFonts w:cstheme="minorHAnsi"/>
        </w:rPr>
        <w:t>erver</w:t>
      </w:r>
      <w:r w:rsidR="00923864">
        <w:rPr>
          <w:iCs/>
        </w:rPr>
        <w:t xml:space="preserve"> </w:t>
      </w:r>
      <w:r w:rsidR="004F29C0">
        <w:rPr>
          <w:iCs/>
        </w:rPr>
        <w:t>je v</w:t>
      </w:r>
      <w:r>
        <w:rPr>
          <w:iCs/>
        </w:rPr>
        <w:t xml:space="preserve"> následující tech. </w:t>
      </w:r>
      <w:r w:rsidR="004F29C0">
        <w:rPr>
          <w:iCs/>
        </w:rPr>
        <w:t>s</w:t>
      </w:r>
      <w:r>
        <w:rPr>
          <w:iCs/>
        </w:rPr>
        <w:t>pecifikaci</w:t>
      </w:r>
      <w:r w:rsidR="004B5F36">
        <w:rPr>
          <w:rFonts w:cstheme="minorHAnsi"/>
        </w:rPr>
        <w:t>:</w:t>
      </w:r>
      <w:r w:rsidR="004B5F36" w:rsidRPr="004B5F36">
        <w:rPr>
          <w:rFonts w:cstheme="minorHAnsi"/>
        </w:rPr>
        <w:t xml:space="preserve"> </w:t>
      </w:r>
      <w:r w:rsidR="004B5F36" w:rsidRPr="004B5F36">
        <w:rPr>
          <w:rFonts w:cstheme="minorHAnsi"/>
        </w:rPr>
        <w:tab/>
      </w:r>
      <w:r w:rsidR="004B5F36" w:rsidRPr="004B5F36">
        <w:rPr>
          <w:rFonts w:cstheme="minorHAnsi"/>
        </w:rPr>
        <w:tab/>
      </w:r>
    </w:p>
    <w:p w14:paraId="3C5CFB88" w14:textId="77777777" w:rsidR="001906B2" w:rsidRDefault="001906B2" w:rsidP="001906B2">
      <w:pPr>
        <w:pStyle w:val="Odstavecseseznamem"/>
        <w:ind w:left="1070"/>
        <w:rPr>
          <w:iCs/>
        </w:rPr>
      </w:pPr>
    </w:p>
    <w:p w14:paraId="5DB13963" w14:textId="028AF3C7" w:rsidR="001906B2" w:rsidRPr="00512E78" w:rsidRDefault="001906B2" w:rsidP="00834433">
      <w:pPr>
        <w:pStyle w:val="Odstavecseseznamem"/>
        <w:numPr>
          <w:ilvl w:val="0"/>
          <w:numId w:val="33"/>
        </w:numPr>
        <w:rPr>
          <w:iCs/>
        </w:rPr>
      </w:pPr>
      <w:r w:rsidRPr="00512E78">
        <w:rPr>
          <w:iCs/>
        </w:rPr>
        <w:t xml:space="preserve">2x Intel </w:t>
      </w:r>
      <w:proofErr w:type="spellStart"/>
      <w:r w:rsidRPr="00512E78">
        <w:rPr>
          <w:iCs/>
        </w:rPr>
        <w:t>Xeon</w:t>
      </w:r>
      <w:proofErr w:type="spellEnd"/>
      <w:r w:rsidRPr="00512E78">
        <w:rPr>
          <w:iCs/>
        </w:rPr>
        <w:t xml:space="preserve"> Gold 623</w:t>
      </w:r>
      <w:r w:rsidR="00072F48" w:rsidRPr="00512E78">
        <w:rPr>
          <w:iCs/>
        </w:rPr>
        <w:t>4</w:t>
      </w:r>
      <w:r w:rsidRPr="00512E78">
        <w:rPr>
          <w:iCs/>
        </w:rPr>
        <w:t xml:space="preserve"> (</w:t>
      </w:r>
      <w:r w:rsidR="00512E78" w:rsidRPr="00512E78">
        <w:rPr>
          <w:iCs/>
        </w:rPr>
        <w:t>3</w:t>
      </w:r>
      <w:r w:rsidRPr="00512E78">
        <w:rPr>
          <w:iCs/>
        </w:rPr>
        <w:t>.</w:t>
      </w:r>
      <w:r w:rsidR="00512E78" w:rsidRPr="00512E78">
        <w:rPr>
          <w:iCs/>
        </w:rPr>
        <w:t>3</w:t>
      </w:r>
      <w:r w:rsidRPr="00512E78">
        <w:rPr>
          <w:iCs/>
        </w:rPr>
        <w:t xml:space="preserve"> GHz, </w:t>
      </w:r>
      <w:r w:rsidR="00512E78" w:rsidRPr="00512E78">
        <w:rPr>
          <w:iCs/>
        </w:rPr>
        <w:t>32</w:t>
      </w:r>
      <w:r w:rsidRPr="00512E78">
        <w:rPr>
          <w:iCs/>
        </w:rPr>
        <w:t xml:space="preserve"> jader)</w:t>
      </w:r>
    </w:p>
    <w:p w14:paraId="72F36AA5" w14:textId="77777777" w:rsidR="001906B2" w:rsidRPr="00512E78" w:rsidRDefault="001906B2" w:rsidP="00834433">
      <w:pPr>
        <w:pStyle w:val="Odstavecseseznamem"/>
        <w:numPr>
          <w:ilvl w:val="0"/>
          <w:numId w:val="33"/>
        </w:numPr>
        <w:rPr>
          <w:iCs/>
        </w:rPr>
      </w:pPr>
      <w:r w:rsidRPr="00512E78">
        <w:rPr>
          <w:iCs/>
        </w:rPr>
        <w:t>RAM – 384 GB</w:t>
      </w:r>
    </w:p>
    <w:p w14:paraId="7F4F3A6B" w14:textId="13B5F698" w:rsidR="001906B2" w:rsidRPr="0040352C" w:rsidRDefault="00072F48" w:rsidP="00834433">
      <w:pPr>
        <w:pStyle w:val="Odstavecseseznamem"/>
        <w:numPr>
          <w:ilvl w:val="0"/>
          <w:numId w:val="33"/>
        </w:numPr>
        <w:rPr>
          <w:iCs/>
        </w:rPr>
      </w:pPr>
      <w:r w:rsidRPr="0040352C">
        <w:rPr>
          <w:iCs/>
        </w:rPr>
        <w:t>24</w:t>
      </w:r>
      <w:r w:rsidR="001906B2" w:rsidRPr="0040352C">
        <w:rPr>
          <w:iCs/>
        </w:rPr>
        <w:t xml:space="preserve">x </w:t>
      </w:r>
      <w:r w:rsidR="0040352C" w:rsidRPr="0040352C">
        <w:rPr>
          <w:iCs/>
        </w:rPr>
        <w:t>2235</w:t>
      </w:r>
      <w:r w:rsidR="001906B2" w:rsidRPr="0040352C">
        <w:rPr>
          <w:iCs/>
        </w:rPr>
        <w:t xml:space="preserve"> GB SSD SAS</w:t>
      </w:r>
      <w:r w:rsidR="0040352C" w:rsidRPr="0040352C">
        <w:rPr>
          <w:iCs/>
        </w:rPr>
        <w:t xml:space="preserve"> </w:t>
      </w:r>
    </w:p>
    <w:p w14:paraId="1D810C17" w14:textId="77777777" w:rsidR="001906B2" w:rsidRPr="00512E78" w:rsidRDefault="001906B2" w:rsidP="00834433">
      <w:pPr>
        <w:pStyle w:val="Odstavecseseznamem"/>
        <w:numPr>
          <w:ilvl w:val="0"/>
          <w:numId w:val="33"/>
        </w:numPr>
        <w:rPr>
          <w:iCs/>
        </w:rPr>
      </w:pPr>
      <w:r w:rsidRPr="00512E78">
        <w:rPr>
          <w:iCs/>
        </w:rPr>
        <w:t>Síťové rozhraní: 4 × 1GbE (2 × 1GbE + 2 × 10GbE)</w:t>
      </w:r>
    </w:p>
    <w:p w14:paraId="64F38938" w14:textId="3232571C" w:rsidR="009F2658" w:rsidRDefault="009F2658" w:rsidP="009F2658">
      <w:pPr>
        <w:jc w:val="both"/>
      </w:pPr>
      <w:r>
        <w:t>Tento server bude možné využít až po kompletní migraci všech VM a dat do nového prostředí.</w:t>
      </w:r>
      <w:r w:rsidR="00DF119F">
        <w:t xml:space="preserve"> Tato skutečnost bude zohledněna v Implementačním projektu.</w:t>
      </w:r>
    </w:p>
    <w:p w14:paraId="06650BEF" w14:textId="51EBD5C4" w:rsidR="004F29C0" w:rsidRDefault="009F2658" w:rsidP="009F2658">
      <w:pPr>
        <w:jc w:val="both"/>
      </w:pPr>
      <w:r>
        <w:t xml:space="preserve">Pokud bude na </w:t>
      </w:r>
      <w:proofErr w:type="spellStart"/>
      <w:r>
        <w:t>Quorum</w:t>
      </w:r>
      <w:proofErr w:type="spellEnd"/>
      <w:r>
        <w:t xml:space="preserve"> serveru v nové infrastruktuře provozován OS Windows, nebo VM OS </w:t>
      </w:r>
      <w:r w:rsidR="00C13E4F">
        <w:t>Windows, musí</w:t>
      </w:r>
      <w:r>
        <w:t xml:space="preserve"> uchazeč dodat příslušné licence pro </w:t>
      </w:r>
      <w:r w:rsidR="00DF119F">
        <w:t xml:space="preserve">OS </w:t>
      </w:r>
      <w:r>
        <w:t>t</w:t>
      </w:r>
      <w:r w:rsidR="00DF119F">
        <w:t>ohoto serveru.</w:t>
      </w:r>
    </w:p>
    <w:p w14:paraId="0E8C8362" w14:textId="52F676F9" w:rsidR="00C96BE7" w:rsidRPr="002B6B2A" w:rsidRDefault="00115DE8" w:rsidP="00C96BE7">
      <w:pPr>
        <w:spacing w:line="278" w:lineRule="auto"/>
        <w:jc w:val="both"/>
        <w:rPr>
          <w:highlight w:val="yellow"/>
        </w:rPr>
      </w:pPr>
      <w:r>
        <w:t xml:space="preserve">Detailní požadavky </w:t>
      </w:r>
      <w:r w:rsidR="00C96BE7">
        <w:t xml:space="preserve">jsou </w:t>
      </w:r>
      <w:r w:rsidR="00AE1A49">
        <w:t xml:space="preserve">specifikovány </w:t>
      </w:r>
      <w:r w:rsidR="00C96BE7">
        <w:t xml:space="preserve">v části </w:t>
      </w:r>
      <w:r w:rsidR="00B36B85">
        <w:rPr>
          <w:b/>
          <w:bCs/>
        </w:rPr>
        <w:t>7</w:t>
      </w:r>
      <w:r w:rsidR="00C96BE7" w:rsidRPr="00151E46">
        <w:rPr>
          <w:b/>
          <w:bCs/>
        </w:rPr>
        <w:t>.</w:t>
      </w:r>
      <w:r w:rsidR="00C96BE7">
        <w:rPr>
          <w:b/>
          <w:bCs/>
        </w:rPr>
        <w:t>2</w:t>
      </w:r>
      <w:r w:rsidR="00C96BE7" w:rsidRPr="00151E46">
        <w:rPr>
          <w:b/>
          <w:bCs/>
        </w:rPr>
        <w:t xml:space="preserve"> „</w:t>
      </w:r>
      <w:r w:rsidR="00C96BE7" w:rsidRPr="00AE1A49">
        <w:rPr>
          <w:b/>
          <w:bCs/>
          <w:i/>
          <w:iCs/>
        </w:rPr>
        <w:t>Servery pro virtualizaci</w:t>
      </w:r>
      <w:r w:rsidR="00C96BE7" w:rsidRPr="00151E46">
        <w:rPr>
          <w:b/>
          <w:bCs/>
        </w:rPr>
        <w:t>“</w:t>
      </w:r>
    </w:p>
    <w:p w14:paraId="6A86F578" w14:textId="1F7D7BAE" w:rsidR="00115DE8" w:rsidRPr="00115DE8" w:rsidRDefault="00115DE8" w:rsidP="00115DE8">
      <w:pPr>
        <w:rPr>
          <w:iCs/>
          <w:highlight w:val="yellow"/>
        </w:rPr>
      </w:pPr>
    </w:p>
    <w:p w14:paraId="58AC3111" w14:textId="3AC68563" w:rsidR="006706E8" w:rsidRPr="0010670E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8" w:name="_Toc203488755"/>
      <w:r w:rsidR="006706E8" w:rsidRPr="0010670E">
        <w:rPr>
          <w:sz w:val="28"/>
          <w:szCs w:val="28"/>
        </w:rPr>
        <w:t>Datová úložiště</w:t>
      </w:r>
      <w:bookmarkEnd w:id="8"/>
    </w:p>
    <w:p w14:paraId="60E34E36" w14:textId="77777777" w:rsidR="006706E8" w:rsidRPr="0010670E" w:rsidRDefault="006706E8" w:rsidP="006706E8"/>
    <w:p w14:paraId="0B3C632F" w14:textId="6F1F1C02" w:rsidR="006706E8" w:rsidRDefault="006706E8" w:rsidP="006706E8">
      <w:pPr>
        <w:jc w:val="both"/>
      </w:pPr>
      <w:r>
        <w:t xml:space="preserve">Je požadováno dodání celkem 2 kusů diskových polí pro zajištění vysoce dostupného datového úložiště pro </w:t>
      </w:r>
      <w:proofErr w:type="spellStart"/>
      <w:r>
        <w:t>VMware</w:t>
      </w:r>
      <w:proofErr w:type="spellEnd"/>
      <w:r>
        <w:t xml:space="preserve"> cluster </w:t>
      </w:r>
      <w:r w:rsidR="00234078">
        <w:t>v</w:t>
      </w:r>
      <w:r>
        <w:t>irtualizační infrastruktury ve dvou datových centrech „Krnovská“ a „Hláska“</w:t>
      </w:r>
      <w:r w:rsidR="00234078">
        <w:t xml:space="preserve"> (</w:t>
      </w:r>
      <w:r w:rsidR="001652B5">
        <w:t>DC1 a DC2</w:t>
      </w:r>
      <w:r w:rsidR="00234078">
        <w:t>)</w:t>
      </w:r>
      <w:r>
        <w:t>.</w:t>
      </w:r>
    </w:p>
    <w:p w14:paraId="306C3FFF" w14:textId="25768BD3" w:rsidR="00B6427D" w:rsidRDefault="00B6427D" w:rsidP="006706E8">
      <w:pPr>
        <w:jc w:val="both"/>
      </w:pPr>
      <w:r>
        <w:t>Datová úložiště</w:t>
      </w:r>
      <w:r w:rsidRPr="00BC486C">
        <w:t xml:space="preserve"> bud</w:t>
      </w:r>
      <w:r>
        <w:t>ou</w:t>
      </w:r>
      <w:r w:rsidRPr="00BC486C">
        <w:t xml:space="preserve"> redundantně připojen</w:t>
      </w:r>
      <w:r w:rsidR="005E0BA4">
        <w:t>á</w:t>
      </w:r>
      <w:r w:rsidRPr="00BC486C">
        <w:t xml:space="preserve"> k virtualizačním serverům pomocí </w:t>
      </w:r>
      <w:proofErr w:type="spellStart"/>
      <w:r w:rsidRPr="00BC486C">
        <w:t>iSCSI</w:t>
      </w:r>
      <w:proofErr w:type="spellEnd"/>
      <w:r w:rsidRPr="00BC486C">
        <w:t xml:space="preserve"> na rychlosti 25Gb.</w:t>
      </w:r>
    </w:p>
    <w:p w14:paraId="26B5B554" w14:textId="156E5722" w:rsidR="006706E8" w:rsidRDefault="006706E8" w:rsidP="006706E8">
      <w:pPr>
        <w:jc w:val="both"/>
      </w:pPr>
      <w:r>
        <w:t>Nově dodan</w:t>
      </w:r>
      <w:r w:rsidR="005E0BA4">
        <w:t>á</w:t>
      </w:r>
      <w:r>
        <w:t xml:space="preserve"> datov</w:t>
      </w:r>
      <w:r w:rsidR="005E0BA4">
        <w:t>á</w:t>
      </w:r>
      <w:r>
        <w:t xml:space="preserve"> úložiště nahradí stávající datová úložiště a veškerá data budou </w:t>
      </w:r>
      <w:r w:rsidR="00B579FE">
        <w:t>Zhotovitelem</w:t>
      </w:r>
      <w:r>
        <w:t xml:space="preserve"> přesunuta na nov</w:t>
      </w:r>
      <w:r w:rsidR="005E0BA4">
        <w:t>á</w:t>
      </w:r>
      <w:r>
        <w:t xml:space="preserve"> úložiště.</w:t>
      </w:r>
    </w:p>
    <w:p w14:paraId="23FA1449" w14:textId="77777777" w:rsidR="006706E8" w:rsidRDefault="006706E8" w:rsidP="006706E8">
      <w:pPr>
        <w:jc w:val="both"/>
      </w:pPr>
      <w:r>
        <w:t>Nabízená disková pole</w:t>
      </w:r>
      <w:r w:rsidRPr="00720CE4">
        <w:t xml:space="preserve"> musí být kompatibilní s </w:t>
      </w:r>
      <w:proofErr w:type="spellStart"/>
      <w:r w:rsidRPr="00C80B3C">
        <w:t>VMware</w:t>
      </w:r>
      <w:proofErr w:type="spellEnd"/>
      <w:r w:rsidRPr="00C80B3C">
        <w:t xml:space="preserve"> </w:t>
      </w:r>
      <w:proofErr w:type="spellStart"/>
      <w:r w:rsidRPr="00C80B3C">
        <w:t>vSphere</w:t>
      </w:r>
      <w:proofErr w:type="spellEnd"/>
      <w:r w:rsidRPr="00C80B3C">
        <w:t xml:space="preserve"> Standard 8</w:t>
      </w:r>
      <w:r w:rsidRPr="00720CE4">
        <w:t>, zařízení musí být uvedeno v</w:t>
      </w:r>
      <w:r>
        <w:t xml:space="preserve"> matici kompatibility výrobce SW </w:t>
      </w:r>
      <w:proofErr w:type="spellStart"/>
      <w:r>
        <w:t>VMware</w:t>
      </w:r>
      <w:proofErr w:type="spellEnd"/>
      <w:r>
        <w:t>:</w:t>
      </w:r>
      <w:r w:rsidRPr="00720CE4">
        <w:t xml:space="preserve"> </w:t>
      </w:r>
    </w:p>
    <w:p w14:paraId="4BE8F3E9" w14:textId="16524E73" w:rsidR="006706E8" w:rsidRPr="005104AC" w:rsidRDefault="002A1A73" w:rsidP="006706E8">
      <w:pPr>
        <w:jc w:val="both"/>
      </w:pPr>
      <w:hyperlink r:id="rId18" w:history="1">
        <w:r w:rsidR="006706E8" w:rsidRPr="00A941D1">
          <w:rPr>
            <w:rStyle w:val="Hypertextovodkaz"/>
            <w:i/>
          </w:rPr>
          <w:t>https://www.vmware.com/resources/compatibility/search.php?deviceCategory=san</w:t>
        </w:r>
      </w:hyperlink>
      <w:r w:rsidR="006706E8">
        <w:rPr>
          <w:i/>
        </w:rPr>
        <w:t xml:space="preserve">, kdy </w:t>
      </w:r>
      <w:r w:rsidR="00B579FE">
        <w:rPr>
          <w:i/>
        </w:rPr>
        <w:t>zhotovitel</w:t>
      </w:r>
      <w:r w:rsidR="006706E8">
        <w:rPr>
          <w:i/>
        </w:rPr>
        <w:t xml:space="preserve"> </w:t>
      </w:r>
      <w:r w:rsidR="006706E8" w:rsidRPr="00C13E4F">
        <w:rPr>
          <w:b/>
          <w:bCs/>
        </w:rPr>
        <w:t>dodá výpis z matice kompatibility dodávané konfigurace</w:t>
      </w:r>
      <w:r w:rsidR="0040352C" w:rsidRPr="00C13E4F">
        <w:rPr>
          <w:b/>
          <w:bCs/>
        </w:rPr>
        <w:t xml:space="preserve"> (přiloží k nabídce)</w:t>
      </w:r>
      <w:r w:rsidR="006706E8">
        <w:t>, ze kterého musí vyplývat požadovaná podpora.</w:t>
      </w:r>
    </w:p>
    <w:p w14:paraId="42E1FEBF" w14:textId="77777777" w:rsidR="006706E8" w:rsidRDefault="006706E8" w:rsidP="006706E8">
      <w:pPr>
        <w:spacing w:line="278" w:lineRule="auto"/>
        <w:jc w:val="both"/>
      </w:pPr>
    </w:p>
    <w:p w14:paraId="646D452E" w14:textId="4BBEB55B" w:rsidR="00C96BE7" w:rsidRDefault="00C96BE7" w:rsidP="00C96BE7">
      <w:pPr>
        <w:spacing w:line="278" w:lineRule="auto"/>
        <w:jc w:val="both"/>
        <w:rPr>
          <w:b/>
          <w:bCs/>
        </w:rPr>
      </w:pPr>
      <w:r>
        <w:t xml:space="preserve">Detailní požadavky jsou </w:t>
      </w:r>
      <w:r w:rsidR="00AE1A49">
        <w:t>specifikovány</w:t>
      </w:r>
      <w:r>
        <w:t xml:space="preserve"> v části </w:t>
      </w:r>
      <w:r w:rsidR="005E0BA4">
        <w:rPr>
          <w:b/>
          <w:bCs/>
        </w:rPr>
        <w:t>7</w:t>
      </w:r>
      <w:r w:rsidRPr="00151E46">
        <w:rPr>
          <w:b/>
          <w:bCs/>
        </w:rPr>
        <w:t>.</w:t>
      </w:r>
      <w:r w:rsidR="00AE1A49">
        <w:rPr>
          <w:b/>
          <w:bCs/>
        </w:rPr>
        <w:t>3</w:t>
      </w:r>
      <w:r w:rsidRPr="00151E46">
        <w:rPr>
          <w:b/>
          <w:bCs/>
        </w:rPr>
        <w:t xml:space="preserve"> „</w:t>
      </w:r>
      <w:r>
        <w:rPr>
          <w:b/>
          <w:bCs/>
        </w:rPr>
        <w:t>Disková pole</w:t>
      </w:r>
      <w:r w:rsidRPr="00151E46">
        <w:rPr>
          <w:b/>
          <w:bCs/>
        </w:rPr>
        <w:t>“</w:t>
      </w:r>
    </w:p>
    <w:p w14:paraId="31001C33" w14:textId="77777777" w:rsidR="00C13E4F" w:rsidRPr="002B6B2A" w:rsidRDefault="00C13E4F" w:rsidP="00C96BE7">
      <w:pPr>
        <w:spacing w:line="278" w:lineRule="auto"/>
        <w:jc w:val="both"/>
        <w:rPr>
          <w:highlight w:val="yellow"/>
        </w:rPr>
      </w:pPr>
    </w:p>
    <w:p w14:paraId="72F6BBB4" w14:textId="01071E9E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9" w:name="_Toc203488756"/>
      <w:r w:rsidR="006706E8" w:rsidRPr="003B3184">
        <w:rPr>
          <w:sz w:val="28"/>
          <w:szCs w:val="28"/>
        </w:rPr>
        <w:t>ORACLE cluster</w:t>
      </w:r>
      <w:bookmarkEnd w:id="9"/>
    </w:p>
    <w:p w14:paraId="0EF7684E" w14:textId="77777777" w:rsidR="00AE1A49" w:rsidRDefault="00AE1A49" w:rsidP="006706E8">
      <w:pPr>
        <w:jc w:val="both"/>
      </w:pPr>
    </w:p>
    <w:p w14:paraId="2E367D18" w14:textId="0F865ABD" w:rsidR="00C801FC" w:rsidRDefault="006706E8" w:rsidP="006706E8">
      <w:pPr>
        <w:jc w:val="both"/>
      </w:pPr>
      <w:r w:rsidRPr="00503CCE">
        <w:t>V současnosti j</w:t>
      </w:r>
      <w:r w:rsidR="00740220">
        <w:t>sou</w:t>
      </w:r>
      <w:r w:rsidRPr="00503CCE">
        <w:t xml:space="preserve"> používán</w:t>
      </w:r>
      <w:r w:rsidR="00740220">
        <w:t>y čtyři</w:t>
      </w:r>
      <w:r w:rsidRPr="00503CCE">
        <w:t xml:space="preserve"> Oracle </w:t>
      </w:r>
      <w:proofErr w:type="gramStart"/>
      <w:r w:rsidRPr="00503CCE">
        <w:t>server</w:t>
      </w:r>
      <w:r w:rsidR="00740220">
        <w:t>y</w:t>
      </w:r>
      <w:proofErr w:type="gramEnd"/>
      <w:r w:rsidR="00740220">
        <w:t xml:space="preserve"> které běží na OS </w:t>
      </w:r>
      <w:r w:rsidR="00DC323E">
        <w:t>W</w:t>
      </w:r>
      <w:r w:rsidR="00740220">
        <w:t xml:space="preserve">indows nad virtualizační platformou </w:t>
      </w:r>
      <w:proofErr w:type="spellStart"/>
      <w:r w:rsidR="00740220">
        <w:t>VMware</w:t>
      </w:r>
      <w:proofErr w:type="spellEnd"/>
      <w:r w:rsidR="00740220">
        <w:t xml:space="preserve"> v rámci jednoho </w:t>
      </w:r>
      <w:proofErr w:type="spellStart"/>
      <w:r w:rsidR="00740220" w:rsidRPr="00503CCE">
        <w:t>ESXi</w:t>
      </w:r>
      <w:proofErr w:type="spellEnd"/>
      <w:r w:rsidR="00740220" w:rsidRPr="00503CCE">
        <w:t xml:space="preserve"> serveru</w:t>
      </w:r>
      <w:r w:rsidRPr="00503CCE">
        <w:t>, kter</w:t>
      </w:r>
      <w:r w:rsidR="00740220">
        <w:t>é</w:t>
      </w:r>
      <w:r w:rsidRPr="00503CCE">
        <w:t xml:space="preserve"> ovšem </w:t>
      </w:r>
      <w:r w:rsidR="0040352C">
        <w:t>ne</w:t>
      </w:r>
      <w:r w:rsidR="00740220">
        <w:t>jsou</w:t>
      </w:r>
      <w:r w:rsidR="0040352C">
        <w:t xml:space="preserve"> provozován</w:t>
      </w:r>
      <w:r w:rsidR="00740220">
        <w:t>y</w:t>
      </w:r>
      <w:r w:rsidR="0040352C">
        <w:t xml:space="preserve"> ve </w:t>
      </w:r>
      <w:r w:rsidRPr="00503CCE">
        <w:t>vysok</w:t>
      </w:r>
      <w:r w:rsidR="0040352C">
        <w:t>é</w:t>
      </w:r>
      <w:r w:rsidRPr="00503CCE">
        <w:t xml:space="preserve"> dostupnost</w:t>
      </w:r>
      <w:r w:rsidR="0040352C">
        <w:t>i</w:t>
      </w:r>
      <w:r w:rsidRPr="00503CCE">
        <w:t xml:space="preserve"> (HA). </w:t>
      </w:r>
    </w:p>
    <w:p w14:paraId="5BA51E56" w14:textId="06F9A8B7" w:rsidR="00C801FC" w:rsidRDefault="00C801FC" w:rsidP="006706E8">
      <w:pPr>
        <w:jc w:val="both"/>
      </w:pPr>
      <w:r>
        <w:t xml:space="preserve">V následující tabulce jsou popsány </w:t>
      </w:r>
      <w:r w:rsidR="0013416F">
        <w:t xml:space="preserve">současně provozované </w:t>
      </w:r>
      <w:r>
        <w:t xml:space="preserve">Oracle servery a je požadavkem, aby </w:t>
      </w:r>
      <w:r w:rsidRPr="00C801FC">
        <w:t>tyto čtyři oddělené virt</w:t>
      </w:r>
      <w:r>
        <w:t>uální</w:t>
      </w:r>
      <w:r w:rsidRPr="00C801FC">
        <w:t xml:space="preserve"> servery byl</w:t>
      </w:r>
      <w:r>
        <w:t>y</w:t>
      </w:r>
      <w:r w:rsidRPr="00C801FC">
        <w:t xml:space="preserve"> z migrovány do nového prostředí 1:1.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73"/>
        <w:gridCol w:w="3799"/>
        <w:gridCol w:w="2682"/>
        <w:gridCol w:w="1408"/>
      </w:tblGrid>
      <w:tr w:rsidR="00C801FC" w:rsidRPr="00C801FC" w14:paraId="14FB31BB" w14:textId="77777777" w:rsidTr="00C801FC">
        <w:trPr>
          <w:trHeight w:val="324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3292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Virtuální server</w:t>
            </w:r>
          </w:p>
          <w:p w14:paraId="280CFA76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(</w:t>
            </w:r>
            <w:proofErr w:type="spellStart"/>
            <w:r w:rsidRPr="00C801FC">
              <w:rPr>
                <w:b/>
                <w:bCs/>
              </w:rPr>
              <w:t>VMWare</w:t>
            </w:r>
            <w:proofErr w:type="spellEnd"/>
            <w:r w:rsidRPr="00C801FC">
              <w:rPr>
                <w:b/>
                <w:bCs/>
              </w:rPr>
              <w:t>)</w:t>
            </w:r>
          </w:p>
          <w:p w14:paraId="14F1383E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EEB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Informační systém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2049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Operační systém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04BDD" w14:textId="77777777" w:rsidR="00C801FC" w:rsidRPr="00C801FC" w:rsidRDefault="00C801FC" w:rsidP="00C801FC">
            <w:pPr>
              <w:spacing w:after="160" w:line="259" w:lineRule="auto"/>
              <w:jc w:val="both"/>
              <w:rPr>
                <w:b/>
                <w:bCs/>
              </w:rPr>
            </w:pPr>
            <w:r w:rsidRPr="00C801FC">
              <w:rPr>
                <w:b/>
                <w:bCs/>
              </w:rPr>
              <w:t>Verze DB Oracle</w:t>
            </w:r>
          </w:p>
        </w:tc>
      </w:tr>
      <w:tr w:rsidR="00C801FC" w:rsidRPr="00C801FC" w14:paraId="0166AC5F" w14:textId="77777777" w:rsidTr="00C801FC">
        <w:trPr>
          <w:trHeight w:val="216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FA19D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7ACE0" w14:textId="77777777" w:rsidR="00C801FC" w:rsidRPr="00C801FC" w:rsidRDefault="00C801FC" w:rsidP="00C801FC">
            <w:pPr>
              <w:spacing w:after="160" w:line="259" w:lineRule="auto"/>
              <w:jc w:val="both"/>
            </w:pPr>
            <w:proofErr w:type="spellStart"/>
            <w:r w:rsidRPr="00C801FC">
              <w:t>Ginis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FC0A1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Windows Server 2022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9D41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Oracle </w:t>
            </w:r>
            <w:proofErr w:type="gramStart"/>
            <w:r w:rsidRPr="00C801FC">
              <w:t>19C</w:t>
            </w:r>
            <w:proofErr w:type="gramEnd"/>
          </w:p>
        </w:tc>
      </w:tr>
      <w:tr w:rsidR="00C801FC" w:rsidRPr="00C801FC" w14:paraId="78C6C0F7" w14:textId="77777777" w:rsidTr="00C801FC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5F66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BB050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VERA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7AD5A" w14:textId="3131349C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Windows Server 2016</w:t>
            </w:r>
            <w:r>
              <w:rPr>
                <w:rStyle w:val="Znakapoznpodarou"/>
              </w:rPr>
              <w:footnoteReference w:id="2"/>
            </w:r>
          </w:p>
          <w:p w14:paraId="5E6229B0" w14:textId="332D0B4E" w:rsidR="00C801FC" w:rsidRPr="00C801FC" w:rsidRDefault="00C801FC" w:rsidP="00C801FC">
            <w:pPr>
              <w:spacing w:after="160" w:line="259" w:lineRule="auto"/>
              <w:jc w:val="both"/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63687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Oracle </w:t>
            </w:r>
            <w:proofErr w:type="gramStart"/>
            <w:r w:rsidRPr="00C801FC">
              <w:t>19C</w:t>
            </w:r>
            <w:proofErr w:type="gramEnd"/>
          </w:p>
        </w:tc>
      </w:tr>
      <w:tr w:rsidR="00C801FC" w:rsidRPr="00C801FC" w14:paraId="33963C1B" w14:textId="77777777" w:rsidTr="00C801FC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5C188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7DB6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VITA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79F8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Windows Server 2022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90A8A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Oracle </w:t>
            </w:r>
            <w:proofErr w:type="gramStart"/>
            <w:r w:rsidRPr="00C801FC">
              <w:t>19C</w:t>
            </w:r>
            <w:proofErr w:type="gramEnd"/>
          </w:p>
        </w:tc>
      </w:tr>
      <w:tr w:rsidR="00C801FC" w:rsidRPr="00C801FC" w14:paraId="1DBDC367" w14:textId="77777777" w:rsidTr="00C801FC"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CA7E9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VM č.4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24FCB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GIS (geografické informační systémy)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BD06C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>Windows Server 2022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A97D" w14:textId="77777777" w:rsidR="00C801FC" w:rsidRPr="00C801FC" w:rsidRDefault="00C801FC" w:rsidP="00C801FC">
            <w:pPr>
              <w:spacing w:after="160" w:line="259" w:lineRule="auto"/>
              <w:jc w:val="both"/>
            </w:pPr>
            <w:r w:rsidRPr="00C801FC">
              <w:t xml:space="preserve">Oracle </w:t>
            </w:r>
            <w:proofErr w:type="gramStart"/>
            <w:r w:rsidRPr="00C801FC">
              <w:t>19C</w:t>
            </w:r>
            <w:proofErr w:type="gramEnd"/>
          </w:p>
        </w:tc>
      </w:tr>
    </w:tbl>
    <w:p w14:paraId="13FE1997" w14:textId="77777777" w:rsidR="00C801FC" w:rsidRPr="00C801FC" w:rsidRDefault="00C801FC" w:rsidP="00C801FC">
      <w:pPr>
        <w:jc w:val="both"/>
      </w:pPr>
    </w:p>
    <w:p w14:paraId="541712A0" w14:textId="73366693" w:rsidR="006706E8" w:rsidRDefault="006706E8" w:rsidP="006706E8">
      <w:pPr>
        <w:jc w:val="both"/>
      </w:pPr>
      <w:r w:rsidRPr="00503CCE">
        <w:t>Požadavkem</w:t>
      </w:r>
      <w:r w:rsidR="00C801FC">
        <w:t xml:space="preserve"> a cílem</w:t>
      </w:r>
      <w:r w:rsidRPr="00503CCE">
        <w:t xml:space="preserve"> v této oblasti je zvýšit dostupnost Oracle </w:t>
      </w:r>
      <w:r w:rsidR="00757450">
        <w:t xml:space="preserve">prostředí </w:t>
      </w:r>
      <w:r w:rsidRPr="00503CCE">
        <w:t>pomocí aktualizovaného a podporovaného řešení vysoké dostupnosti a replikace</w:t>
      </w:r>
      <w:r w:rsidR="00757450">
        <w:t xml:space="preserve"> a migrovat tyto </w:t>
      </w:r>
      <w:r w:rsidR="00C801FC">
        <w:t xml:space="preserve">výše uvedené </w:t>
      </w:r>
      <w:r w:rsidR="00BA58E3">
        <w:t xml:space="preserve">provozované </w:t>
      </w:r>
      <w:r w:rsidR="00757450">
        <w:t xml:space="preserve">Oracle servery do tohoto </w:t>
      </w:r>
      <w:r w:rsidR="00BA58E3">
        <w:t xml:space="preserve">HA </w:t>
      </w:r>
      <w:r w:rsidR="00757450">
        <w:t>prostředí.</w:t>
      </w:r>
    </w:p>
    <w:p w14:paraId="14326E27" w14:textId="72FEB929" w:rsidR="006706E8" w:rsidRDefault="00B6427D" w:rsidP="006706E8">
      <w:pPr>
        <w:spacing w:line="278" w:lineRule="auto"/>
        <w:jc w:val="both"/>
      </w:pPr>
      <w:r>
        <w:t>Pro provoz Oracle clusteru je požadováno dodání 2 serverů, které budou umístěny v</w:t>
      </w:r>
      <w:r w:rsidR="001652B5">
        <w:t> DC1 a DC2</w:t>
      </w:r>
      <w:r>
        <w:t xml:space="preserve"> datovém centru. S</w:t>
      </w:r>
      <w:r w:rsidRPr="00BC486C">
        <w:t>ervery budou redundantně připojeny k páteřním síťovým přepínačům pomocí 25GbE.</w:t>
      </w:r>
    </w:p>
    <w:p w14:paraId="673E225C" w14:textId="3E6DDF43" w:rsidR="007805F7" w:rsidRPr="00BC486C" w:rsidRDefault="00B6427D" w:rsidP="007805F7">
      <w:pPr>
        <w:spacing w:line="278" w:lineRule="auto"/>
        <w:jc w:val="both"/>
      </w:pPr>
      <w:r>
        <w:lastRenderedPageBreak/>
        <w:t xml:space="preserve">Pro zajištění </w:t>
      </w:r>
      <w:proofErr w:type="spellStart"/>
      <w:r w:rsidR="007805F7">
        <w:t>fault</w:t>
      </w:r>
      <w:proofErr w:type="spellEnd"/>
      <w:r w:rsidR="007805F7">
        <w:t>-tole</w:t>
      </w:r>
      <w:r w:rsidR="005E0BA4">
        <w:t>ran</w:t>
      </w:r>
      <w:r w:rsidR="007805F7">
        <w:t xml:space="preserve">tního </w:t>
      </w:r>
      <w:r>
        <w:t xml:space="preserve">provozu databázového clusteru je požadavkem zajistit </w:t>
      </w:r>
      <w:proofErr w:type="spellStart"/>
      <w:r>
        <w:t>clusterové</w:t>
      </w:r>
      <w:proofErr w:type="spellEnd"/>
      <w:r>
        <w:t xml:space="preserve"> řešení pro ORACLE. </w:t>
      </w:r>
      <w:r w:rsidR="007805F7">
        <w:t xml:space="preserve"> V</w:t>
      </w:r>
      <w:r w:rsidR="007805F7" w:rsidRPr="00BC486C">
        <w:t>ysok</w:t>
      </w:r>
      <w:r w:rsidR="007805F7">
        <w:t>á</w:t>
      </w:r>
      <w:r w:rsidR="007805F7" w:rsidRPr="00BC486C">
        <w:t xml:space="preserve"> dostupnost databáze Oracle </w:t>
      </w:r>
      <w:r w:rsidR="007805F7">
        <w:t xml:space="preserve">bude zajištěna </w:t>
      </w:r>
      <w:r w:rsidR="007805F7" w:rsidRPr="00BC486C">
        <w:t>pomocí automatického převedení databázových služeb z </w:t>
      </w:r>
      <w:r w:rsidR="007805F7" w:rsidRPr="00C331B6">
        <w:rPr>
          <w:b/>
          <w:bCs/>
        </w:rPr>
        <w:t xml:space="preserve">aktivního uzlu na </w:t>
      </w:r>
      <w:proofErr w:type="spellStart"/>
      <w:r w:rsidR="007805F7" w:rsidRPr="00C331B6">
        <w:rPr>
          <w:b/>
          <w:bCs/>
        </w:rPr>
        <w:t>stand</w:t>
      </w:r>
      <w:proofErr w:type="spellEnd"/>
      <w:r w:rsidR="007805F7" w:rsidRPr="00C331B6">
        <w:rPr>
          <w:b/>
          <w:bCs/>
        </w:rPr>
        <w:t>-by uzel</w:t>
      </w:r>
      <w:r w:rsidR="007805F7" w:rsidRPr="00BC486C">
        <w:t xml:space="preserve"> v případě následujících událostí:</w:t>
      </w:r>
    </w:p>
    <w:p w14:paraId="55B90FB1" w14:textId="77777777" w:rsidR="007805F7" w:rsidRPr="00BC486C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t>Kompletní výpadek HW aktivního uzlu</w:t>
      </w:r>
    </w:p>
    <w:p w14:paraId="379BE533" w14:textId="77777777" w:rsidR="007805F7" w:rsidRPr="00BC486C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t>Výpadek síťové komunikace (aktivní uzel ztratí konektivitu k výchozí bráně)</w:t>
      </w:r>
    </w:p>
    <w:p w14:paraId="0B204DA7" w14:textId="77777777" w:rsidR="007805F7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t>Nedostupnost diskového svazku (souborového systému</w:t>
      </w:r>
      <w:r>
        <w:t>)</w:t>
      </w:r>
    </w:p>
    <w:p w14:paraId="17AEF7B4" w14:textId="7386881A" w:rsidR="00B6427D" w:rsidRDefault="007805F7" w:rsidP="00834433">
      <w:pPr>
        <w:pStyle w:val="Odstavecseseznamem"/>
        <w:numPr>
          <w:ilvl w:val="0"/>
          <w:numId w:val="28"/>
        </w:numPr>
        <w:tabs>
          <w:tab w:val="num" w:pos="720"/>
        </w:tabs>
        <w:spacing w:line="278" w:lineRule="auto"/>
        <w:jc w:val="both"/>
      </w:pPr>
      <w:r w:rsidRPr="00BC486C">
        <w:t>Nedostupnost databázových služeb</w:t>
      </w:r>
    </w:p>
    <w:p w14:paraId="6DB88277" w14:textId="46D1AB25" w:rsidR="006706E8" w:rsidRDefault="00B6427D" w:rsidP="006706E8">
      <w:pPr>
        <w:spacing w:line="278" w:lineRule="auto"/>
        <w:jc w:val="both"/>
      </w:pPr>
      <w:r>
        <w:t>S</w:t>
      </w:r>
      <w:r w:rsidRPr="00BC486C">
        <w:t>ervery budou redundantně připojeny k páteřním síťovým přepínačům pomocí 25GbE.</w:t>
      </w:r>
      <w:r>
        <w:t xml:space="preserve"> </w:t>
      </w:r>
    </w:p>
    <w:p w14:paraId="5A720730" w14:textId="77777777" w:rsidR="006706E8" w:rsidRPr="002B6B2A" w:rsidRDefault="006706E8" w:rsidP="006706E8">
      <w:pPr>
        <w:spacing w:line="278" w:lineRule="auto"/>
        <w:jc w:val="both"/>
        <w:rPr>
          <w:highlight w:val="yellow"/>
        </w:rPr>
      </w:pPr>
      <w:r>
        <w:t>Detailní požadavky jsou uvedeny v částech:</w:t>
      </w:r>
    </w:p>
    <w:p w14:paraId="638AB54C" w14:textId="4275FCE5" w:rsidR="006706E8" w:rsidRPr="00512E78" w:rsidRDefault="006706E8" w:rsidP="00834433">
      <w:pPr>
        <w:pStyle w:val="Odstavecseseznamem"/>
        <w:numPr>
          <w:ilvl w:val="0"/>
          <w:numId w:val="30"/>
        </w:numPr>
        <w:spacing w:line="278" w:lineRule="auto"/>
        <w:jc w:val="both"/>
      </w:pPr>
      <w:r w:rsidRPr="00512E78">
        <w:t>Server pro Oracle</w:t>
      </w:r>
      <w:r w:rsidR="00C96BE7" w:rsidRPr="00512E78">
        <w:t xml:space="preserve"> –</w:t>
      </w:r>
      <w:r w:rsidR="005E0BA4">
        <w:t xml:space="preserve"> </w:t>
      </w:r>
      <w:r w:rsidR="00DF119F">
        <w:t xml:space="preserve">části </w:t>
      </w:r>
      <w:r w:rsidR="00B36B85" w:rsidRPr="001D00C6">
        <w:rPr>
          <w:b/>
          <w:bCs/>
        </w:rPr>
        <w:t>7</w:t>
      </w:r>
      <w:r w:rsidR="00C96BE7" w:rsidRPr="001D00C6">
        <w:rPr>
          <w:b/>
          <w:bCs/>
        </w:rPr>
        <w:t>.</w:t>
      </w:r>
      <w:r w:rsidR="00AE1A49" w:rsidRPr="001D00C6">
        <w:rPr>
          <w:b/>
          <w:bCs/>
        </w:rPr>
        <w:t>4</w:t>
      </w:r>
      <w:r w:rsidR="00C96BE7" w:rsidRPr="001D00C6">
        <w:rPr>
          <w:b/>
          <w:bCs/>
        </w:rPr>
        <w:t xml:space="preserve"> a </w:t>
      </w:r>
      <w:r w:rsidR="00B36B85" w:rsidRPr="001D00C6">
        <w:rPr>
          <w:b/>
          <w:bCs/>
        </w:rPr>
        <w:t>7</w:t>
      </w:r>
      <w:r w:rsidR="00C96BE7" w:rsidRPr="001D00C6">
        <w:rPr>
          <w:b/>
          <w:bCs/>
        </w:rPr>
        <w:t>.</w:t>
      </w:r>
      <w:r w:rsidR="00AE1A49" w:rsidRPr="001D00C6">
        <w:rPr>
          <w:b/>
          <w:bCs/>
        </w:rPr>
        <w:t>5</w:t>
      </w:r>
    </w:p>
    <w:p w14:paraId="5B59FDEC" w14:textId="6274669F" w:rsidR="006706E8" w:rsidRPr="001D00C6" w:rsidRDefault="00AE1A49" w:rsidP="00834433">
      <w:pPr>
        <w:pStyle w:val="Odstavecseseznamem"/>
        <w:numPr>
          <w:ilvl w:val="0"/>
          <w:numId w:val="30"/>
        </w:numPr>
        <w:spacing w:line="278" w:lineRule="auto"/>
        <w:jc w:val="both"/>
        <w:rPr>
          <w:b/>
          <w:bCs/>
        </w:rPr>
      </w:pPr>
      <w:proofErr w:type="spellStart"/>
      <w:r w:rsidRPr="00512E78">
        <w:t>Clusterové</w:t>
      </w:r>
      <w:proofErr w:type="spellEnd"/>
      <w:r w:rsidRPr="00512E78">
        <w:t xml:space="preserve"> řešení pro Oracle – </w:t>
      </w:r>
      <w:r w:rsidR="00DF119F">
        <w:t xml:space="preserve">část </w:t>
      </w:r>
      <w:r w:rsidR="00B36B85" w:rsidRPr="001D00C6">
        <w:rPr>
          <w:b/>
          <w:bCs/>
        </w:rPr>
        <w:t>7</w:t>
      </w:r>
      <w:r w:rsidRPr="001D00C6">
        <w:rPr>
          <w:b/>
          <w:bCs/>
        </w:rPr>
        <w:t>.6</w:t>
      </w:r>
    </w:p>
    <w:p w14:paraId="14EB8155" w14:textId="77777777" w:rsidR="00F9660A" w:rsidRDefault="00F9660A" w:rsidP="006706E8">
      <w:pPr>
        <w:spacing w:line="278" w:lineRule="auto"/>
        <w:jc w:val="both"/>
      </w:pPr>
    </w:p>
    <w:p w14:paraId="5FB90C3F" w14:textId="77777777" w:rsidR="00F9660A" w:rsidRDefault="00F9660A" w:rsidP="006706E8">
      <w:pPr>
        <w:spacing w:line="278" w:lineRule="auto"/>
        <w:jc w:val="both"/>
      </w:pPr>
    </w:p>
    <w:p w14:paraId="736BDA6D" w14:textId="1D605335" w:rsidR="006706E8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10" w:name="_Toc203488757"/>
      <w:r w:rsidR="006706E8" w:rsidRPr="00596E73">
        <w:rPr>
          <w:sz w:val="28"/>
          <w:szCs w:val="28"/>
        </w:rPr>
        <w:t>Zálohování a replikace</w:t>
      </w:r>
      <w:bookmarkEnd w:id="10"/>
    </w:p>
    <w:p w14:paraId="08C58A2B" w14:textId="77777777" w:rsidR="006706E8" w:rsidRDefault="006706E8" w:rsidP="006706E8">
      <w:pPr>
        <w:spacing w:line="278" w:lineRule="auto"/>
        <w:jc w:val="both"/>
      </w:pPr>
    </w:p>
    <w:p w14:paraId="1D524381" w14:textId="170F13C9" w:rsidR="006706E8" w:rsidRPr="00BC486C" w:rsidRDefault="006706E8" w:rsidP="006706E8">
      <w:pPr>
        <w:spacing w:line="278" w:lineRule="auto"/>
        <w:jc w:val="both"/>
      </w:pPr>
      <w:r w:rsidRPr="00BC486C">
        <w:t>Pro replikaci min. 25 ks provozovaných kritických serverů mezi</w:t>
      </w:r>
      <w:r w:rsidR="00234078">
        <w:t xml:space="preserve"> p</w:t>
      </w:r>
      <w:r w:rsidRPr="00BC486C">
        <w:t xml:space="preserve">rimární a </w:t>
      </w:r>
      <w:r w:rsidR="00234078">
        <w:t>sekundární</w:t>
      </w:r>
      <w:r w:rsidRPr="00BC486C">
        <w:t xml:space="preserve"> serverovnou je dnes využíván SW </w:t>
      </w:r>
      <w:proofErr w:type="spellStart"/>
      <w:r w:rsidRPr="00BC486C">
        <w:t>Zerto</w:t>
      </w:r>
      <w:proofErr w:type="spellEnd"/>
      <w:r w:rsidRPr="00BC486C">
        <w:t xml:space="preserve">, který je v současné době již bez platné technické podpory výrobce a bez možnosti tuto dokoupit. Pro zálohování virtuálního prostředí </w:t>
      </w:r>
      <w:proofErr w:type="spellStart"/>
      <w:r w:rsidRPr="00BC486C">
        <w:t>VMware</w:t>
      </w:r>
      <w:proofErr w:type="spellEnd"/>
      <w:r w:rsidRPr="00BC486C">
        <w:t xml:space="preserve"> (1</w:t>
      </w:r>
      <w:r>
        <w:t>2</w:t>
      </w:r>
      <w:r w:rsidRPr="00BC486C">
        <w:t xml:space="preserve">0 VM) je dnes využívána zálohovací </w:t>
      </w:r>
      <w:proofErr w:type="spellStart"/>
      <w:r w:rsidR="009C4399" w:rsidRPr="00965D88">
        <w:t>appliance</w:t>
      </w:r>
      <w:proofErr w:type="spellEnd"/>
      <w:r w:rsidRPr="00965D88">
        <w:t xml:space="preserve"> </w:t>
      </w:r>
      <w:proofErr w:type="spellStart"/>
      <w:r w:rsidRPr="00BC486C">
        <w:t>Arcserve</w:t>
      </w:r>
      <w:proofErr w:type="spellEnd"/>
      <w:r w:rsidR="003349AD">
        <w:t xml:space="preserve"> UDP 9072 DR</w:t>
      </w:r>
      <w:r w:rsidRPr="00BC486C">
        <w:t xml:space="preserve">.  </w:t>
      </w:r>
      <w:r w:rsidRPr="00F9660A">
        <w:t xml:space="preserve">Požadavkem je, aby </w:t>
      </w:r>
      <w:r w:rsidR="007805F7" w:rsidRPr="00F9660A">
        <w:t xml:space="preserve">zálohy </w:t>
      </w:r>
      <w:r w:rsidR="00C331B6">
        <w:t xml:space="preserve">byly </w:t>
      </w:r>
      <w:r w:rsidR="007805F7" w:rsidRPr="00F9660A">
        <w:t xml:space="preserve">dostupné </w:t>
      </w:r>
      <w:r w:rsidR="002171A7" w:rsidRPr="00F9660A">
        <w:t xml:space="preserve">v </w:t>
      </w:r>
      <w:r w:rsidRPr="00F9660A">
        <w:t xml:space="preserve">řešení </w:t>
      </w:r>
      <w:proofErr w:type="spellStart"/>
      <w:r w:rsidRPr="00F9660A">
        <w:t>Arcserve</w:t>
      </w:r>
      <w:proofErr w:type="spellEnd"/>
      <w:r w:rsidRPr="00F9660A">
        <w:t xml:space="preserve"> </w:t>
      </w:r>
      <w:r w:rsidR="002171A7" w:rsidRPr="00F9660A">
        <w:t xml:space="preserve">i </w:t>
      </w:r>
      <w:r w:rsidRPr="00F9660A">
        <w:t>po dob</w:t>
      </w:r>
      <w:r w:rsidR="002171A7" w:rsidRPr="00F9660A">
        <w:t>ě</w:t>
      </w:r>
      <w:r w:rsidRPr="00F9660A">
        <w:t xml:space="preserve"> uplynutí retence stávajících záloh.</w:t>
      </w:r>
      <w:r>
        <w:t xml:space="preserve"> </w:t>
      </w:r>
    </w:p>
    <w:p w14:paraId="09A695B3" w14:textId="77777777" w:rsidR="00B6427D" w:rsidRDefault="006706E8" w:rsidP="006706E8">
      <w:pPr>
        <w:spacing w:line="278" w:lineRule="auto"/>
        <w:jc w:val="both"/>
      </w:pPr>
      <w:r w:rsidRPr="00BC486C">
        <w:t>Zadavatel požaduje dodání takové aplikace, která bude pokrývat jak funkcionalitu zálohování, tak i replikace, a bude splňovat níže popsané parametry. </w:t>
      </w:r>
    </w:p>
    <w:p w14:paraId="0EF86AE3" w14:textId="6757631D" w:rsidR="00B6427D" w:rsidRDefault="00B6427D" w:rsidP="006706E8">
      <w:pPr>
        <w:spacing w:line="278" w:lineRule="auto"/>
        <w:jc w:val="both"/>
      </w:pPr>
      <w:r>
        <w:t xml:space="preserve">Požadované řešení </w:t>
      </w:r>
      <w:r w:rsidR="00475AAC">
        <w:t xml:space="preserve">a jeho požadovaná funkcionalita je zajištěna diskovým </w:t>
      </w:r>
      <w:proofErr w:type="spellStart"/>
      <w:r w:rsidR="00475AAC" w:rsidRPr="00965D88">
        <w:t>Immutable</w:t>
      </w:r>
      <w:proofErr w:type="spellEnd"/>
      <w:r w:rsidR="00475AAC" w:rsidRPr="00965D88">
        <w:t xml:space="preserve"> </w:t>
      </w:r>
      <w:proofErr w:type="spellStart"/>
      <w:r w:rsidR="00475AAC" w:rsidRPr="00965D88">
        <w:t>storage</w:t>
      </w:r>
      <w:proofErr w:type="spellEnd"/>
      <w:r w:rsidR="00475AAC" w:rsidRPr="00965D88">
        <w:t xml:space="preserve"> </w:t>
      </w:r>
      <w:r w:rsidR="00475AAC">
        <w:t xml:space="preserve">s </w:t>
      </w:r>
      <w:r w:rsidR="00475AAC" w:rsidRPr="00475AAC">
        <w:br/>
      </w:r>
      <w:proofErr w:type="spellStart"/>
      <w:r w:rsidR="00475AAC" w:rsidRPr="00965D88">
        <w:t>Retention</w:t>
      </w:r>
      <w:proofErr w:type="spellEnd"/>
      <w:r w:rsidR="00475AAC" w:rsidRPr="00965D88">
        <w:t xml:space="preserve"> </w:t>
      </w:r>
      <w:proofErr w:type="spellStart"/>
      <w:r w:rsidR="00475AAC" w:rsidRPr="00965D88">
        <w:t>Lock</w:t>
      </w:r>
      <w:proofErr w:type="spellEnd"/>
      <w:r w:rsidR="00475AAC">
        <w:t xml:space="preserve">, serverem pro zálohování, který je </w:t>
      </w:r>
      <w:r w:rsidR="00475AAC" w:rsidRPr="00BC486C">
        <w:t>redundantně připojen k páteřním síťovým přepínačům pomocí 25GbE</w:t>
      </w:r>
      <w:r w:rsidR="00475AAC">
        <w:t xml:space="preserve"> a vlastním zálohovací</w:t>
      </w:r>
      <w:r w:rsidR="009C4399">
        <w:t xml:space="preserve">m </w:t>
      </w:r>
      <w:r w:rsidR="00475AAC">
        <w:t>a replikačním SW. K serveru pro zálohování je/jsou připojeny páskové knihovny pomocí sériové sběrnice SAS.</w:t>
      </w:r>
    </w:p>
    <w:p w14:paraId="77F461F5" w14:textId="56C998D1" w:rsidR="006706E8" w:rsidRPr="00BC486C" w:rsidRDefault="006706E8" w:rsidP="006706E8">
      <w:pPr>
        <w:spacing w:line="278" w:lineRule="auto"/>
        <w:jc w:val="both"/>
      </w:pPr>
      <w:r w:rsidRPr="00BC486C">
        <w:t>Zadavatel požaduje ukládání záloh ve 2 kopiích. Jedna kopie na zabezpečeném diskovém úložišti (</w:t>
      </w:r>
      <w:proofErr w:type="spellStart"/>
      <w:r w:rsidRPr="00965D88">
        <w:t>immutable</w:t>
      </w:r>
      <w:proofErr w:type="spellEnd"/>
      <w:r w:rsidRPr="00BC486C">
        <w:t xml:space="preserve">) a druhá na LTO páskové knihovně. </w:t>
      </w:r>
    </w:p>
    <w:p w14:paraId="33101573" w14:textId="531CE60B" w:rsidR="00F9660A" w:rsidRPr="00F9660A" w:rsidRDefault="006706E8" w:rsidP="00F9660A">
      <w:pPr>
        <w:spacing w:line="278" w:lineRule="auto"/>
        <w:jc w:val="both"/>
      </w:pPr>
      <w:r w:rsidRPr="00BC486C">
        <w:t>Pásková knihovna a diskové úložiště budou umístěny ve 2 různých lokalitách.</w:t>
      </w:r>
      <w:r>
        <w:t xml:space="preserve"> Pásková knihovna bude využita stávající. </w:t>
      </w:r>
      <w:r w:rsidR="00512E78">
        <w:t xml:space="preserve">V Současnosti jsou provozovány </w:t>
      </w:r>
      <w:r w:rsidR="00F9660A" w:rsidRPr="00F9660A">
        <w:t>2 páskové knihovny:</w:t>
      </w:r>
    </w:p>
    <w:p w14:paraId="7A53E665" w14:textId="77777777" w:rsidR="00E25C2B" w:rsidRDefault="00E25C2B" w:rsidP="00834433">
      <w:pPr>
        <w:pStyle w:val="Odstavecseseznamem"/>
        <w:numPr>
          <w:ilvl w:val="0"/>
          <w:numId w:val="38"/>
        </w:numPr>
        <w:spacing w:line="278" w:lineRule="auto"/>
        <w:jc w:val="both"/>
      </w:pPr>
      <w:r>
        <w:t xml:space="preserve">LTO-9 DELL </w:t>
      </w:r>
      <w:proofErr w:type="spellStart"/>
      <w:r>
        <w:t>PowerVault</w:t>
      </w:r>
      <w:proofErr w:type="spellEnd"/>
      <w:r>
        <w:t xml:space="preserve"> TL1000</w:t>
      </w:r>
      <w:r>
        <w:tab/>
      </w:r>
      <w:r>
        <w:tab/>
      </w:r>
      <w:r>
        <w:tab/>
      </w:r>
      <w:proofErr w:type="spellStart"/>
      <w:r>
        <w:t>serial</w:t>
      </w:r>
      <w:proofErr w:type="spellEnd"/>
      <w:r>
        <w:t xml:space="preserve"> </w:t>
      </w:r>
      <w:proofErr w:type="spellStart"/>
      <w:r>
        <w:t>number</w:t>
      </w:r>
      <w:proofErr w:type="spellEnd"/>
      <w:r>
        <w:t>: 3T2JT43</w:t>
      </w:r>
    </w:p>
    <w:p w14:paraId="7FBA98D7" w14:textId="77777777" w:rsidR="00E25C2B" w:rsidRDefault="00E25C2B" w:rsidP="00834433">
      <w:pPr>
        <w:pStyle w:val="Odstavecseseznamem"/>
        <w:numPr>
          <w:ilvl w:val="0"/>
          <w:numId w:val="38"/>
        </w:numPr>
        <w:spacing w:line="278" w:lineRule="auto"/>
        <w:jc w:val="both"/>
      </w:pPr>
      <w:r>
        <w:t xml:space="preserve">LTO-9 DELL </w:t>
      </w:r>
      <w:proofErr w:type="spellStart"/>
      <w:r>
        <w:t>PowerVault</w:t>
      </w:r>
      <w:proofErr w:type="spellEnd"/>
      <w:r>
        <w:t xml:space="preserve"> TL1000 </w:t>
      </w:r>
      <w:r>
        <w:tab/>
        <w:t xml:space="preserve">            </w:t>
      </w:r>
      <w:r>
        <w:tab/>
      </w:r>
      <w:proofErr w:type="spellStart"/>
      <w:r>
        <w:t>serial</w:t>
      </w:r>
      <w:proofErr w:type="spellEnd"/>
      <w:r>
        <w:t xml:space="preserve"> </w:t>
      </w:r>
      <w:proofErr w:type="spellStart"/>
      <w:r>
        <w:t>number</w:t>
      </w:r>
      <w:proofErr w:type="spellEnd"/>
      <w:r>
        <w:t>: HT2JT43</w:t>
      </w:r>
    </w:p>
    <w:p w14:paraId="3495E758" w14:textId="77777777" w:rsidR="006706E8" w:rsidRDefault="006706E8" w:rsidP="006706E8">
      <w:pPr>
        <w:spacing w:line="278" w:lineRule="auto"/>
        <w:jc w:val="both"/>
      </w:pPr>
      <w:r w:rsidRPr="00BC486C">
        <w:t>Data na diskovém i páskovém úložišti musí být uložena v zašifrované podobě.</w:t>
      </w:r>
    </w:p>
    <w:p w14:paraId="75D8E166" w14:textId="77777777" w:rsidR="006706E8" w:rsidRDefault="006706E8" w:rsidP="006706E8">
      <w:pPr>
        <w:spacing w:line="278" w:lineRule="auto"/>
        <w:jc w:val="both"/>
      </w:pPr>
    </w:p>
    <w:p w14:paraId="5ECE05C0" w14:textId="2DE01B30" w:rsidR="002301B9" w:rsidRPr="00F9660A" w:rsidRDefault="006706E8" w:rsidP="002301B9">
      <w:pPr>
        <w:spacing w:line="278" w:lineRule="auto"/>
        <w:jc w:val="both"/>
        <w:rPr>
          <w:highlight w:val="yellow"/>
          <w:u w:val="single"/>
        </w:rPr>
      </w:pPr>
      <w:r w:rsidRPr="00F9660A">
        <w:rPr>
          <w:u w:val="single"/>
        </w:rPr>
        <w:t xml:space="preserve">Detailní </w:t>
      </w:r>
      <w:r w:rsidR="002301B9" w:rsidRPr="00F9660A">
        <w:rPr>
          <w:u w:val="single"/>
        </w:rPr>
        <w:t>specifikace</w:t>
      </w:r>
      <w:r w:rsidRPr="00F9660A">
        <w:rPr>
          <w:u w:val="single"/>
        </w:rPr>
        <w:t xml:space="preserve"> j</w:t>
      </w:r>
      <w:r w:rsidR="002301B9" w:rsidRPr="00F9660A">
        <w:rPr>
          <w:u w:val="single"/>
        </w:rPr>
        <w:t>e</w:t>
      </w:r>
      <w:r w:rsidRPr="00F9660A">
        <w:rPr>
          <w:u w:val="single"/>
        </w:rPr>
        <w:t xml:space="preserve"> uveden</w:t>
      </w:r>
      <w:r w:rsidR="002301B9" w:rsidRPr="00F9660A">
        <w:rPr>
          <w:u w:val="single"/>
        </w:rPr>
        <w:t>a</w:t>
      </w:r>
      <w:r w:rsidRPr="00F9660A">
        <w:rPr>
          <w:u w:val="single"/>
        </w:rPr>
        <w:t xml:space="preserve"> v částech:</w:t>
      </w:r>
      <w:r w:rsidR="002301B9" w:rsidRPr="00F9660A">
        <w:rPr>
          <w:highlight w:val="yellow"/>
          <w:u w:val="single"/>
        </w:rPr>
        <w:t xml:space="preserve"> </w:t>
      </w:r>
    </w:p>
    <w:p w14:paraId="5A4C6CDE" w14:textId="72211821" w:rsidR="002301B9" w:rsidRPr="00F9660A" w:rsidRDefault="002301B9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F9660A">
        <w:t xml:space="preserve">Server pro zálohování </w:t>
      </w:r>
      <w:r w:rsidR="00B36B85">
        <w:t xml:space="preserve">a DR replikaci </w:t>
      </w:r>
      <w:r w:rsidRPr="00F9660A">
        <w:t>–</w:t>
      </w:r>
      <w:r w:rsidR="009C4399">
        <w:t xml:space="preserve"> </w:t>
      </w:r>
      <w:r w:rsidR="00DF119F">
        <w:t xml:space="preserve">část </w:t>
      </w:r>
      <w:r w:rsidR="00B36B85" w:rsidRPr="009C4399">
        <w:rPr>
          <w:b/>
          <w:bCs/>
        </w:rPr>
        <w:t>7</w:t>
      </w:r>
      <w:r w:rsidRPr="009C4399">
        <w:rPr>
          <w:b/>
          <w:bCs/>
        </w:rPr>
        <w:t>.7</w:t>
      </w:r>
    </w:p>
    <w:p w14:paraId="40F97829" w14:textId="1F6B4504" w:rsidR="002301B9" w:rsidRPr="00F9660A" w:rsidRDefault="002301B9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 w:rsidRPr="00F9660A">
        <w:t>Diskové úložiště pro zálohy –</w:t>
      </w:r>
      <w:r w:rsidR="009C4399">
        <w:t xml:space="preserve"> </w:t>
      </w:r>
      <w:r w:rsidR="00DF119F">
        <w:t xml:space="preserve">část </w:t>
      </w:r>
      <w:r w:rsidR="00B36B85" w:rsidRPr="009C4399">
        <w:rPr>
          <w:b/>
          <w:bCs/>
        </w:rPr>
        <w:t>7</w:t>
      </w:r>
      <w:r w:rsidRPr="009C4399">
        <w:rPr>
          <w:b/>
          <w:bCs/>
        </w:rPr>
        <w:t>.8</w:t>
      </w:r>
    </w:p>
    <w:p w14:paraId="3D838BDF" w14:textId="122EEFB4" w:rsidR="002301B9" w:rsidRPr="00F9660A" w:rsidRDefault="00B36B85" w:rsidP="00834433">
      <w:pPr>
        <w:pStyle w:val="Odstavecseseznamem"/>
        <w:numPr>
          <w:ilvl w:val="0"/>
          <w:numId w:val="29"/>
        </w:numPr>
        <w:spacing w:line="278" w:lineRule="auto"/>
        <w:jc w:val="both"/>
      </w:pPr>
      <w:r>
        <w:t xml:space="preserve">Zálohování a replikace </w:t>
      </w:r>
      <w:r w:rsidR="002301B9" w:rsidRPr="00F9660A">
        <w:t>–</w:t>
      </w:r>
      <w:r w:rsidR="009C4399">
        <w:t xml:space="preserve"> </w:t>
      </w:r>
      <w:r w:rsidR="00DF119F">
        <w:t xml:space="preserve">část </w:t>
      </w:r>
      <w:r w:rsidRPr="009C4399">
        <w:rPr>
          <w:b/>
          <w:bCs/>
        </w:rPr>
        <w:t>7</w:t>
      </w:r>
      <w:r w:rsidR="002301B9" w:rsidRPr="009C4399">
        <w:rPr>
          <w:b/>
          <w:bCs/>
        </w:rPr>
        <w:t>.9</w:t>
      </w:r>
    </w:p>
    <w:p w14:paraId="407ACCB7" w14:textId="644F3EE1" w:rsidR="002301B9" w:rsidRPr="00F9660A" w:rsidRDefault="002301B9" w:rsidP="00834433">
      <w:pPr>
        <w:pStyle w:val="Odstavecseseznamem"/>
        <w:numPr>
          <w:ilvl w:val="0"/>
          <w:numId w:val="29"/>
        </w:numPr>
      </w:pPr>
      <w:r w:rsidRPr="00F9660A">
        <w:t xml:space="preserve">Specifikace </w:t>
      </w:r>
      <w:proofErr w:type="spellStart"/>
      <w:r w:rsidRPr="00F9660A">
        <w:t>workload</w:t>
      </w:r>
      <w:proofErr w:type="spellEnd"/>
      <w:r w:rsidRPr="00F9660A">
        <w:t xml:space="preserve"> pro zálohy a replikaci –</w:t>
      </w:r>
      <w:r w:rsidR="009C4399">
        <w:t xml:space="preserve"> </w:t>
      </w:r>
      <w:r w:rsidR="00DF119F">
        <w:t xml:space="preserve">část </w:t>
      </w:r>
      <w:r w:rsidR="00B36B85" w:rsidRPr="009C4399">
        <w:rPr>
          <w:b/>
          <w:bCs/>
        </w:rPr>
        <w:t>7</w:t>
      </w:r>
      <w:r w:rsidRPr="009C4399">
        <w:rPr>
          <w:b/>
          <w:bCs/>
        </w:rPr>
        <w:t>.10</w:t>
      </w:r>
    </w:p>
    <w:p w14:paraId="0B491C8F" w14:textId="77777777" w:rsidR="002301B9" w:rsidRPr="006E7FA2" w:rsidRDefault="002301B9" w:rsidP="002301B9">
      <w:pPr>
        <w:pStyle w:val="Odstavecseseznamem"/>
        <w:spacing w:line="278" w:lineRule="auto"/>
        <w:jc w:val="both"/>
        <w:rPr>
          <w:highlight w:val="yellow"/>
        </w:rPr>
      </w:pPr>
    </w:p>
    <w:p w14:paraId="24C30662" w14:textId="065E8C67" w:rsidR="006706E8" w:rsidRDefault="00B36B85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11" w:name="_Toc203488758"/>
      <w:r w:rsidRPr="00B36B85">
        <w:rPr>
          <w:sz w:val="28"/>
          <w:szCs w:val="28"/>
        </w:rPr>
        <w:t>UPS</w:t>
      </w:r>
      <w:bookmarkEnd w:id="11"/>
    </w:p>
    <w:p w14:paraId="6484064B" w14:textId="77777777" w:rsidR="00B36B85" w:rsidRDefault="00B36B85" w:rsidP="00B36B85"/>
    <w:p w14:paraId="1E3478F2" w14:textId="771C4593" w:rsidR="00BE062B" w:rsidRPr="00312D34" w:rsidRDefault="00B36B85" w:rsidP="00DF119F">
      <w:pPr>
        <w:pStyle w:val="Textkomente"/>
        <w:jc w:val="both"/>
        <w:rPr>
          <w:sz w:val="22"/>
          <w:szCs w:val="22"/>
        </w:rPr>
      </w:pPr>
      <w:r w:rsidRPr="00312D34">
        <w:rPr>
          <w:sz w:val="22"/>
          <w:szCs w:val="22"/>
        </w:rPr>
        <w:t xml:space="preserve">Zadavatel požaduje </w:t>
      </w:r>
      <w:r w:rsidR="00DF119F" w:rsidRPr="00312D34">
        <w:rPr>
          <w:sz w:val="22"/>
          <w:szCs w:val="22"/>
        </w:rPr>
        <w:t>d</w:t>
      </w:r>
      <w:r w:rsidR="00DF119F">
        <w:rPr>
          <w:sz w:val="22"/>
          <w:szCs w:val="22"/>
        </w:rPr>
        <w:t>odat</w:t>
      </w:r>
      <w:r w:rsidR="00DF119F" w:rsidRPr="00312D34">
        <w:rPr>
          <w:sz w:val="22"/>
          <w:szCs w:val="22"/>
        </w:rPr>
        <w:t xml:space="preserve"> </w:t>
      </w:r>
      <w:r w:rsidRPr="00312D34">
        <w:rPr>
          <w:sz w:val="22"/>
          <w:szCs w:val="22"/>
        </w:rPr>
        <w:t xml:space="preserve">UPS </w:t>
      </w:r>
      <w:r w:rsidR="00A62C07" w:rsidRPr="00312D34">
        <w:rPr>
          <w:sz w:val="22"/>
          <w:szCs w:val="22"/>
        </w:rPr>
        <w:t xml:space="preserve">do DC2 „Hláska“. </w:t>
      </w:r>
      <w:r w:rsidR="00BE062B" w:rsidRPr="00312D34">
        <w:rPr>
          <w:sz w:val="22"/>
          <w:szCs w:val="22"/>
        </w:rPr>
        <w:t xml:space="preserve">V rámci </w:t>
      </w:r>
      <w:r w:rsidR="00DF119F">
        <w:rPr>
          <w:sz w:val="22"/>
          <w:szCs w:val="22"/>
        </w:rPr>
        <w:t>předmětu plnění</w:t>
      </w:r>
      <w:r w:rsidR="00BE062B" w:rsidRPr="00312D34">
        <w:rPr>
          <w:sz w:val="22"/>
          <w:szCs w:val="22"/>
        </w:rPr>
        <w:t xml:space="preserve"> bude vyměněna technicky zastaralá APC </w:t>
      </w:r>
      <w:proofErr w:type="spellStart"/>
      <w:r w:rsidR="00BE062B" w:rsidRPr="00312D34">
        <w:rPr>
          <w:sz w:val="22"/>
          <w:szCs w:val="22"/>
        </w:rPr>
        <w:t>Symmetra</w:t>
      </w:r>
      <w:proofErr w:type="spellEnd"/>
      <w:r w:rsidR="00BE062B" w:rsidRPr="00312D34">
        <w:rPr>
          <w:sz w:val="22"/>
          <w:szCs w:val="22"/>
        </w:rPr>
        <w:t xml:space="preserve"> LX 16000 RM</w:t>
      </w:r>
      <w:r w:rsidR="00C13E4F">
        <w:rPr>
          <w:sz w:val="22"/>
          <w:szCs w:val="22"/>
        </w:rPr>
        <w:t xml:space="preserve"> včetně</w:t>
      </w:r>
      <w:r w:rsidR="00BE062B" w:rsidRPr="00312D34">
        <w:rPr>
          <w:sz w:val="22"/>
          <w:szCs w:val="22"/>
        </w:rPr>
        <w:t xml:space="preserve"> demontáž</w:t>
      </w:r>
      <w:r w:rsidR="00C13E4F">
        <w:rPr>
          <w:sz w:val="22"/>
          <w:szCs w:val="22"/>
        </w:rPr>
        <w:t>e</w:t>
      </w:r>
      <w:r w:rsidR="00BE062B" w:rsidRPr="00312D34">
        <w:rPr>
          <w:sz w:val="22"/>
          <w:szCs w:val="22"/>
        </w:rPr>
        <w:t xml:space="preserve"> a ekologick</w:t>
      </w:r>
      <w:r w:rsidR="00C13E4F">
        <w:rPr>
          <w:sz w:val="22"/>
          <w:szCs w:val="22"/>
        </w:rPr>
        <w:t>é</w:t>
      </w:r>
      <w:r w:rsidR="00BE062B" w:rsidRPr="00312D34">
        <w:rPr>
          <w:sz w:val="22"/>
          <w:szCs w:val="22"/>
        </w:rPr>
        <w:t xml:space="preserve"> likvidace. Instalace a aktualizace firmware UPS na poslední doporučenou verzi včetně nastavení korektních </w:t>
      </w:r>
      <w:r w:rsidR="00E666B7">
        <w:rPr>
          <w:sz w:val="22"/>
          <w:szCs w:val="22"/>
        </w:rPr>
        <w:t xml:space="preserve">postupných </w:t>
      </w:r>
      <w:proofErr w:type="spellStart"/>
      <w:r w:rsidR="00BE062B" w:rsidRPr="00312D34">
        <w:rPr>
          <w:sz w:val="22"/>
          <w:szCs w:val="22"/>
        </w:rPr>
        <w:t>shutdown</w:t>
      </w:r>
      <w:proofErr w:type="spellEnd"/>
      <w:r w:rsidR="00BE062B" w:rsidRPr="00312D34">
        <w:rPr>
          <w:sz w:val="22"/>
          <w:szCs w:val="22"/>
        </w:rPr>
        <w:t xml:space="preserve"> virtuálních a fyzických serverů.</w:t>
      </w:r>
    </w:p>
    <w:p w14:paraId="4D2890F9" w14:textId="36F15CEF" w:rsidR="00BE062B" w:rsidRDefault="00AB13ED" w:rsidP="00DF119F">
      <w:pPr>
        <w:jc w:val="both"/>
      </w:pPr>
      <w:r>
        <w:t xml:space="preserve">Součástí </w:t>
      </w:r>
      <w:r w:rsidR="00DF119F">
        <w:t>plnění</w:t>
      </w:r>
      <w:r>
        <w:t xml:space="preserve"> bude racková skříň pro umístění UPS. Zadavatele požaduje, aby byla </w:t>
      </w:r>
      <w:r w:rsidR="00C13E4F">
        <w:t>z</w:t>
      </w:r>
      <w:r>
        <w:t xml:space="preserve"> výrobního programu </w:t>
      </w:r>
      <w:r w:rsidR="00C13E4F">
        <w:t>výrobce</w:t>
      </w:r>
      <w:r>
        <w:t xml:space="preserve"> UPS.</w:t>
      </w:r>
    </w:p>
    <w:p w14:paraId="6570A1BB" w14:textId="3D966189" w:rsidR="00B36B85" w:rsidRDefault="00A62C07" w:rsidP="00B36B85">
      <w:r>
        <w:t>Detailní specifikace je uvedena v </w:t>
      </w:r>
      <w:r w:rsidR="009C4399">
        <w:t>části</w:t>
      </w:r>
      <w:r>
        <w:t xml:space="preserve"> </w:t>
      </w:r>
      <w:r w:rsidRPr="009C4399">
        <w:rPr>
          <w:b/>
          <w:bCs/>
        </w:rPr>
        <w:t>7.11.</w:t>
      </w:r>
      <w:r>
        <w:t xml:space="preserve"> </w:t>
      </w:r>
    </w:p>
    <w:p w14:paraId="76D3194E" w14:textId="77777777" w:rsidR="00B36B85" w:rsidRPr="00B36B85" w:rsidRDefault="00B36B85" w:rsidP="00B36B85"/>
    <w:p w14:paraId="68D897D2" w14:textId="4D970460" w:rsidR="006706E8" w:rsidRPr="00F4070E" w:rsidRDefault="00004059" w:rsidP="00834433">
      <w:pPr>
        <w:pStyle w:val="Nadpis1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12" w:name="_Toc203488759"/>
      <w:r w:rsidR="006706E8" w:rsidRPr="00F4070E">
        <w:rPr>
          <w:sz w:val="28"/>
          <w:szCs w:val="28"/>
        </w:rPr>
        <w:t>Služby</w:t>
      </w:r>
      <w:bookmarkEnd w:id="12"/>
    </w:p>
    <w:p w14:paraId="5845324C" w14:textId="77777777" w:rsidR="006706E8" w:rsidRPr="00F4070E" w:rsidRDefault="006706E8" w:rsidP="006706E8"/>
    <w:p w14:paraId="71A773BC" w14:textId="0D7270A4" w:rsidR="006706E8" w:rsidRPr="00BC486C" w:rsidRDefault="006706E8" w:rsidP="006706E8">
      <w:pPr>
        <w:spacing w:line="278" w:lineRule="auto"/>
        <w:jc w:val="both"/>
      </w:pPr>
      <w:r w:rsidRPr="00BC486C">
        <w:t xml:space="preserve">Součástí implementace </w:t>
      </w:r>
      <w:r w:rsidR="00086A50">
        <w:t>jsou</w:t>
      </w:r>
      <w:r w:rsidRPr="00BC486C">
        <w:t xml:space="preserve"> </w:t>
      </w:r>
      <w:r w:rsidR="00F9660A">
        <w:t>veškeré</w:t>
      </w:r>
      <w:r w:rsidRPr="00BC486C">
        <w:t xml:space="preserve"> práce potřebné pro uvedení pořízených prvků ICT infrastruktury do provozu jako funkčního celku (instalace SW, jeho konfigurace, začlenění do stávajícího LAN prostředí, </w:t>
      </w:r>
      <w:r>
        <w:t xml:space="preserve">migrace VM, </w:t>
      </w:r>
      <w:r w:rsidRPr="00BC486C">
        <w:t xml:space="preserve">nastavení zálohování a replikací atp.). </w:t>
      </w:r>
      <w:r w:rsidRPr="00C331B6">
        <w:t>Zadavatel v rámci plnění poskyt</w:t>
      </w:r>
      <w:r w:rsidR="00046EC3" w:rsidRPr="00C331B6">
        <w:t>ne</w:t>
      </w:r>
      <w:r w:rsidRPr="00C331B6">
        <w:t xml:space="preserve"> podpor</w:t>
      </w:r>
      <w:r w:rsidR="00F9660A" w:rsidRPr="00C331B6">
        <w:t>u</w:t>
      </w:r>
      <w:r w:rsidRPr="00C331B6">
        <w:t xml:space="preserve"> při </w:t>
      </w:r>
      <w:r w:rsidR="004A4643">
        <w:t xml:space="preserve">postupné </w:t>
      </w:r>
      <w:r w:rsidRPr="00C331B6">
        <w:t>migraci virtualizovaných serverů ze stávající, na nově pořízenou infrastrukturu.</w:t>
      </w:r>
      <w:r w:rsidRPr="00BC486C">
        <w:t xml:space="preserve"> </w:t>
      </w:r>
    </w:p>
    <w:p w14:paraId="400FE33D" w14:textId="58D3C5F9" w:rsidR="006706E8" w:rsidRPr="00BC486C" w:rsidRDefault="006706E8" w:rsidP="006706E8">
      <w:pPr>
        <w:spacing w:line="278" w:lineRule="auto"/>
        <w:jc w:val="both"/>
      </w:pPr>
      <w:r w:rsidRPr="00BC486C">
        <w:t xml:space="preserve">Zálohování a replikace těchto nových virtualizačních serverů bude prováděno nově dodaným SW řešením postavené </w:t>
      </w:r>
      <w:r w:rsidRPr="002171A7">
        <w:t>na jednom SW produktu stejné značky</w:t>
      </w:r>
      <w:r w:rsidRPr="00BC486C">
        <w:t xml:space="preserve">. Sjednocení zálohování i replikace v rámci jednoho produktu povede ke zjednodušení správy a celkové </w:t>
      </w:r>
      <w:r>
        <w:t xml:space="preserve">optimalizaci </w:t>
      </w:r>
      <w:r w:rsidRPr="00BC486C">
        <w:t>finančních investic.</w:t>
      </w:r>
    </w:p>
    <w:p w14:paraId="3C8D8363" w14:textId="688321EC" w:rsidR="006706E8" w:rsidRPr="00BC486C" w:rsidRDefault="006706E8" w:rsidP="006706E8">
      <w:pPr>
        <w:spacing w:line="278" w:lineRule="auto"/>
        <w:jc w:val="both"/>
      </w:pPr>
      <w:r w:rsidRPr="00C331B6">
        <w:t xml:space="preserve">Součástí nabídky </w:t>
      </w:r>
      <w:r w:rsidR="00046EC3" w:rsidRPr="00C331B6">
        <w:t xml:space="preserve">v této oblasti </w:t>
      </w:r>
      <w:r w:rsidRPr="00C331B6">
        <w:t>musí být i servisní služby podpory nabízeného řešení poskytované technickými specialisty uchazeče.</w:t>
      </w:r>
    </w:p>
    <w:p w14:paraId="32F90515" w14:textId="77777777" w:rsidR="005163C2" w:rsidRPr="006A488B" w:rsidRDefault="005163C2" w:rsidP="00010932">
      <w:pPr>
        <w:jc w:val="both"/>
      </w:pPr>
    </w:p>
    <w:p w14:paraId="5D7A07F3" w14:textId="77777777" w:rsidR="00E95733" w:rsidRPr="00352212" w:rsidRDefault="00E95733" w:rsidP="00834433">
      <w:pPr>
        <w:pStyle w:val="Nadpis1"/>
        <w:numPr>
          <w:ilvl w:val="0"/>
          <w:numId w:val="2"/>
        </w:numPr>
        <w:jc w:val="both"/>
      </w:pPr>
      <w:bookmarkStart w:id="13" w:name="_Toc203488760"/>
      <w:r w:rsidRPr="00352212">
        <w:t>Obecné požadavky a parametry</w:t>
      </w:r>
      <w:bookmarkEnd w:id="13"/>
    </w:p>
    <w:p w14:paraId="5CE24CEC" w14:textId="77777777" w:rsidR="00352212" w:rsidRDefault="00352212" w:rsidP="009F6100">
      <w:pPr>
        <w:jc w:val="both"/>
      </w:pPr>
    </w:p>
    <w:p w14:paraId="7671DEB5" w14:textId="77777777" w:rsidR="00D00766" w:rsidRPr="00BC486C" w:rsidRDefault="00D00766" w:rsidP="00D00766">
      <w:pPr>
        <w:spacing w:line="278" w:lineRule="auto"/>
        <w:jc w:val="both"/>
      </w:pPr>
      <w:r w:rsidRPr="00BC486C">
        <w:t xml:space="preserve">Technické požadavky zadávací dokumentace (dále jen </w:t>
      </w:r>
      <w:r>
        <w:t>„</w:t>
      </w:r>
      <w:r w:rsidRPr="00BC486C">
        <w:t>ZD</w:t>
      </w:r>
      <w:r>
        <w:t>“</w:t>
      </w:r>
      <w:r w:rsidRPr="00BC486C">
        <w:t>) jsou míněny jako „minimální“. Uchazeč tedy může nabídnout řešení, které splní požadavky ZD lépe, než ZD předpokládá</w:t>
      </w:r>
      <w:r>
        <w:t>.</w:t>
      </w:r>
    </w:p>
    <w:p w14:paraId="0979BED7" w14:textId="10CDD823" w:rsidR="00D00766" w:rsidRDefault="00D00766" w:rsidP="00D00766">
      <w:pPr>
        <w:spacing w:line="278" w:lineRule="auto"/>
        <w:jc w:val="both"/>
      </w:pPr>
      <w:r w:rsidRPr="00BC486C">
        <w:lastRenderedPageBreak/>
        <w:t xml:space="preserve">Je-li kdekoliv v ZD uveden konkrétní model zařízení nebo software konkrétního výrobce je v rámci výběrového řízení toto považováno pouze jako indikativní parametr. Jedinou výjimku tvoří případy, kdy se jedná o rozšíření stávající infrastruktury a je z důvodu kompatibility a ochrany v minulosti již realizovaných investic požadováno zachování stávajícího </w:t>
      </w:r>
      <w:r w:rsidR="004A4643">
        <w:t>výrobce</w:t>
      </w:r>
      <w:r w:rsidRPr="00BC486C">
        <w:t xml:space="preserve">. </w:t>
      </w:r>
    </w:p>
    <w:p w14:paraId="79FA0611" w14:textId="32B68454" w:rsidR="00DF119F" w:rsidRDefault="00096A5D" w:rsidP="00DF119F">
      <w:pPr>
        <w:jc w:val="both"/>
      </w:pPr>
      <w:r>
        <w:t xml:space="preserve">Zadavatel požaduje </w:t>
      </w:r>
      <w:r w:rsidRPr="00BC486C">
        <w:t>projektov</w:t>
      </w:r>
      <w:r>
        <w:t>ě</w:t>
      </w:r>
      <w:r w:rsidRPr="00BC486C">
        <w:t xml:space="preserve"> řízen</w:t>
      </w:r>
      <w:r>
        <w:t>ou</w:t>
      </w:r>
      <w:r w:rsidRPr="00BC486C">
        <w:t xml:space="preserve"> implementac</w:t>
      </w:r>
      <w:r>
        <w:t>i.</w:t>
      </w:r>
      <w:r w:rsidR="002C2C72">
        <w:t xml:space="preserve"> Součástí nabídky uchazeče bude rámcový projektový plán.</w:t>
      </w:r>
      <w:r w:rsidR="00DF119F" w:rsidRPr="00DF119F">
        <w:rPr>
          <w:b/>
          <w:bCs/>
        </w:rPr>
        <w:t xml:space="preserve"> V rámci nabídky uchazeč předloží </w:t>
      </w:r>
      <w:r w:rsidR="0043531E" w:rsidRPr="0043531E">
        <w:rPr>
          <w:b/>
          <w:bCs/>
        </w:rPr>
        <w:t xml:space="preserve">základní </w:t>
      </w:r>
      <w:r w:rsidR="00DF119F" w:rsidRPr="0043531E">
        <w:rPr>
          <w:b/>
          <w:bCs/>
        </w:rPr>
        <w:t>projektov</w:t>
      </w:r>
      <w:r w:rsidR="0043531E" w:rsidRPr="0043531E">
        <w:rPr>
          <w:b/>
          <w:bCs/>
        </w:rPr>
        <w:t>ý</w:t>
      </w:r>
      <w:r w:rsidR="00DF119F" w:rsidRPr="0043531E">
        <w:rPr>
          <w:b/>
          <w:bCs/>
        </w:rPr>
        <w:t xml:space="preserve"> plán</w:t>
      </w:r>
      <w:r w:rsidR="0043531E" w:rsidRPr="0043531E">
        <w:rPr>
          <w:b/>
          <w:bCs/>
        </w:rPr>
        <w:t xml:space="preserve">, </w:t>
      </w:r>
      <w:r w:rsidR="0043531E" w:rsidRPr="005F2DB4">
        <w:t>ze kterého</w:t>
      </w:r>
      <w:r w:rsidR="00DF119F">
        <w:t xml:space="preserve"> budou patrné dílčí kroky, časové vazby a požadavky na součinnost.</w:t>
      </w:r>
    </w:p>
    <w:p w14:paraId="14737739" w14:textId="07C7BE47" w:rsidR="00096A5D" w:rsidRPr="00884650" w:rsidRDefault="00096A5D" w:rsidP="00096A5D">
      <w:pPr>
        <w:jc w:val="both"/>
      </w:pPr>
    </w:p>
    <w:p w14:paraId="2122AEC0" w14:textId="77777777" w:rsidR="00096A5D" w:rsidRPr="00BC486C" w:rsidRDefault="00096A5D" w:rsidP="00D00766">
      <w:pPr>
        <w:spacing w:line="278" w:lineRule="auto"/>
        <w:jc w:val="both"/>
      </w:pPr>
    </w:p>
    <w:p w14:paraId="5726405D" w14:textId="02EA21CE" w:rsidR="00D00766" w:rsidRPr="00D00766" w:rsidRDefault="00D00766" w:rsidP="00D00766">
      <w:pPr>
        <w:spacing w:line="278" w:lineRule="auto"/>
        <w:jc w:val="both"/>
        <w:rPr>
          <w:u w:val="single"/>
        </w:rPr>
      </w:pPr>
      <w:r w:rsidRPr="00D00766">
        <w:rPr>
          <w:u w:val="single"/>
        </w:rPr>
        <w:t>Dodávan</w:t>
      </w:r>
      <w:r>
        <w:rPr>
          <w:u w:val="single"/>
        </w:rPr>
        <w:t xml:space="preserve">á technická infrastruktura </w:t>
      </w:r>
      <w:r w:rsidRPr="00D00766">
        <w:rPr>
          <w:u w:val="single"/>
        </w:rPr>
        <w:t>musí splňovat</w:t>
      </w:r>
      <w:r>
        <w:rPr>
          <w:u w:val="single"/>
        </w:rPr>
        <w:t xml:space="preserve"> podmínky</w:t>
      </w:r>
      <w:r w:rsidRPr="00D00766">
        <w:rPr>
          <w:u w:val="single"/>
        </w:rPr>
        <w:t>:</w:t>
      </w:r>
    </w:p>
    <w:p w14:paraId="1E9B05F7" w14:textId="035E4070" w:rsidR="00D00766" w:rsidRPr="00BC486C" w:rsidRDefault="00D00766" w:rsidP="00834433">
      <w:pPr>
        <w:numPr>
          <w:ilvl w:val="0"/>
          <w:numId w:val="3"/>
        </w:numPr>
        <w:ind w:left="680" w:hanging="340"/>
        <w:jc w:val="both"/>
      </w:pPr>
      <w:r w:rsidRPr="00BC486C">
        <w:t xml:space="preserve">HW a SW </w:t>
      </w:r>
      <w:r>
        <w:t xml:space="preserve">prvky </w:t>
      </w:r>
      <w:r w:rsidRPr="00BC486C">
        <w:t xml:space="preserve">nabízené uchazečem v rámci řešení musí být určeny pro prodej v České republice. </w:t>
      </w:r>
    </w:p>
    <w:p w14:paraId="3C408FA0" w14:textId="77777777" w:rsidR="00D00766" w:rsidRPr="00BC486C" w:rsidRDefault="00D00766" w:rsidP="00834433">
      <w:pPr>
        <w:numPr>
          <w:ilvl w:val="0"/>
          <w:numId w:val="3"/>
        </w:numPr>
        <w:ind w:left="680" w:hanging="340"/>
        <w:jc w:val="both"/>
      </w:pPr>
      <w:r w:rsidRPr="00BC486C">
        <w:t xml:space="preserve">Veškerá dodaná zařízení budou nová a nepoužitá. Repasované, nebo jinak použité zboží není přípustné. </w:t>
      </w:r>
    </w:p>
    <w:p w14:paraId="13D2BE20" w14:textId="77777777" w:rsidR="00D00766" w:rsidRPr="00BC486C" w:rsidRDefault="00D00766" w:rsidP="00834433">
      <w:pPr>
        <w:numPr>
          <w:ilvl w:val="0"/>
          <w:numId w:val="3"/>
        </w:numPr>
        <w:ind w:left="680" w:hanging="340"/>
        <w:jc w:val="both"/>
      </w:pPr>
      <w:r w:rsidRPr="00BC486C">
        <w:t xml:space="preserve">Uchazeč je povinen </w:t>
      </w:r>
      <w:r w:rsidRPr="0043531E">
        <w:rPr>
          <w:b/>
          <w:bCs/>
        </w:rPr>
        <w:t>doložit do nabídky potvrzení</w:t>
      </w:r>
      <w:r w:rsidRPr="00BC486C">
        <w:t xml:space="preserve"> od zastoupení výrobce nabízeného řešení a služeb, </w:t>
      </w:r>
      <w:r w:rsidRPr="0043531E">
        <w:rPr>
          <w:b/>
          <w:bCs/>
        </w:rPr>
        <w:t>že je certifikovaným partnerem výrobce pro Českou republiku</w:t>
      </w:r>
      <w:r w:rsidRPr="00BC486C">
        <w:t xml:space="preserve">. </w:t>
      </w:r>
    </w:p>
    <w:p w14:paraId="2E2C597D" w14:textId="05BEF966" w:rsidR="00D00766" w:rsidRPr="00352212" w:rsidRDefault="00D00766" w:rsidP="00834433">
      <w:pPr>
        <w:numPr>
          <w:ilvl w:val="0"/>
          <w:numId w:val="3"/>
        </w:numPr>
        <w:ind w:left="680" w:hanging="340"/>
        <w:jc w:val="both"/>
      </w:pPr>
      <w:r w:rsidRPr="00BC486C">
        <w:t>Poptávané plnění musí být po implementaci funkční</w:t>
      </w:r>
      <w:r>
        <w:t>m</w:t>
      </w:r>
      <w:r w:rsidRPr="00BC486C">
        <w:t xml:space="preserve"> celk</w:t>
      </w:r>
      <w:r>
        <w:t>em</w:t>
      </w:r>
      <w:r w:rsidRPr="00BC486C">
        <w:t xml:space="preserve">, </w:t>
      </w:r>
      <w:r w:rsidRPr="00D00766">
        <w:rPr>
          <w:b/>
          <w:bCs/>
        </w:rPr>
        <w:t>součástí plnění uchazeče jsou i všechny potřebné propojovací kabely, transceivery apod</w:t>
      </w:r>
      <w:r w:rsidRPr="00D00766">
        <w:t>.</w:t>
      </w:r>
      <w:r w:rsidRPr="00BC486C">
        <w:t xml:space="preserve">, které pro toto propojení do funkčního celku musí být použity. </w:t>
      </w:r>
    </w:p>
    <w:p w14:paraId="2D8FD69C" w14:textId="3BF4E77C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Veškeré dodávané </w:t>
      </w:r>
      <w:r w:rsidR="00325275">
        <w:t>HW a</w:t>
      </w:r>
      <w:r w:rsidR="00325275" w:rsidRPr="00352212">
        <w:t xml:space="preserve"> SW </w:t>
      </w:r>
      <w:r w:rsidRPr="00352212">
        <w:t>produkty byly získány legálně a umožňují využití těchto produktů Zadavatelem, jako koncovým zákazníkem, v souladu s distribučními a licenčními podmínkami výrobce zařízení</w:t>
      </w:r>
      <w:r w:rsidRPr="00965D88">
        <w:t>.</w:t>
      </w:r>
    </w:p>
    <w:p w14:paraId="788AAE7E" w14:textId="24CAD050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V případě dodání </w:t>
      </w:r>
      <w:r w:rsidR="00CD1C2E">
        <w:t>HW a</w:t>
      </w:r>
      <w:r w:rsidR="00CD1C2E" w:rsidRPr="00352212">
        <w:t xml:space="preserve"> </w:t>
      </w:r>
      <w:r w:rsidRPr="00352212">
        <w:t xml:space="preserve">SW produktů Zadavateli, jako koncovému zákazníkovi, nebude Zadavatel nijak omezen ve svých nárocích vyplývajících ze záruky výrobce dodávaného zařízení a z produktové podpory, kterou tento výrobce k dodávaným </w:t>
      </w:r>
      <w:r w:rsidR="00352212">
        <w:t xml:space="preserve">HW </w:t>
      </w:r>
      <w:r w:rsidR="00325275">
        <w:t>a</w:t>
      </w:r>
      <w:r w:rsidR="00325275" w:rsidRPr="00352212">
        <w:t xml:space="preserve"> SW </w:t>
      </w:r>
      <w:r w:rsidRPr="00352212">
        <w:t xml:space="preserve">produktům poskytuje. Uvedené musí zahrnovat i nárok Zadavatele na přístup k relevantním SW </w:t>
      </w:r>
      <w:proofErr w:type="spellStart"/>
      <w:r w:rsidRPr="00965D88">
        <w:t>releases</w:t>
      </w:r>
      <w:proofErr w:type="spellEnd"/>
      <w:r w:rsidRPr="00965D88">
        <w:t xml:space="preserve"> </w:t>
      </w:r>
      <w:r w:rsidRPr="00352212">
        <w:t>a novým verzím SW po celou dobu trvání podpory výrobce.</w:t>
      </w:r>
    </w:p>
    <w:p w14:paraId="7B550B76" w14:textId="71FE753A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Musí být umožněn přístup Zadavatele k dokumentaci výrobce </w:t>
      </w:r>
      <w:r w:rsidR="00325275">
        <w:t xml:space="preserve">HW, </w:t>
      </w:r>
      <w:r w:rsidR="00325275" w:rsidRPr="00352212">
        <w:t xml:space="preserve">SW </w:t>
      </w:r>
      <w:r w:rsidRPr="00352212">
        <w:t>a znalostní bázi, kterou výrobce v rámci své podpory poskytuje.</w:t>
      </w:r>
    </w:p>
    <w:p w14:paraId="08A5B02C" w14:textId="4EA9645F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Zadavatel musí mít možnost eskalovat závady přímo k technické podpoře výrobce </w:t>
      </w:r>
      <w:r w:rsidR="00325275">
        <w:t>HW a</w:t>
      </w:r>
      <w:r w:rsidR="00325275" w:rsidRPr="00352212">
        <w:t xml:space="preserve"> SW</w:t>
      </w:r>
      <w:r w:rsidRPr="00352212">
        <w:t>, včetně možnosti si sám a přímo otevřít požadavek na technickou podporu, provádět změny priority požadavků a případné eskalace pracovníky Zadavatele. A to po celou dobu požadované podpory.</w:t>
      </w:r>
    </w:p>
    <w:p w14:paraId="576436AA" w14:textId="3E066F62" w:rsidR="00E95733" w:rsidRPr="00352212" w:rsidRDefault="00E95733" w:rsidP="00834433">
      <w:pPr>
        <w:numPr>
          <w:ilvl w:val="0"/>
          <w:numId w:val="3"/>
        </w:numPr>
        <w:ind w:left="680" w:hanging="340"/>
        <w:jc w:val="both"/>
      </w:pPr>
      <w:r w:rsidRPr="00352212">
        <w:t xml:space="preserve">V databázi výrobce musí být Zadavatel veden jako první uživatel zboží a licencí/operačních systémů. Zadavatel požaduje originální a nová zařízení určená pro evropský trh. Před převzetím zboží si Zadavatel vyhrazuje právo kontroly dle sériových čísel u výrobce. Pokud v databázi </w:t>
      </w:r>
      <w:r w:rsidRPr="00352212">
        <w:lastRenderedPageBreak/>
        <w:t>výrobce bude uveden jiný koncový uživatel než Zadavatel, bude se jednat o porušení podmínky originálního a nového zařízení.</w:t>
      </w:r>
    </w:p>
    <w:p w14:paraId="69F4867A" w14:textId="77777777" w:rsidR="00A9716D" w:rsidRPr="004E7A71" w:rsidRDefault="00B579FE" w:rsidP="00A9716D">
      <w:pPr>
        <w:pStyle w:val="Odstavecseseznamem"/>
        <w:numPr>
          <w:ilvl w:val="0"/>
          <w:numId w:val="3"/>
        </w:numPr>
        <w:spacing w:line="278" w:lineRule="auto"/>
        <w:jc w:val="both"/>
        <w:rPr>
          <w:rFonts w:cstheme="minorHAnsi"/>
        </w:rPr>
      </w:pPr>
      <w:r w:rsidRPr="004E7A71">
        <w:t>Zhotovitel</w:t>
      </w:r>
      <w:r w:rsidR="00E95733" w:rsidRPr="004E7A71">
        <w:t xml:space="preserve"> garantuje, že v případě dodání zboží Zadavateli, jako koncovému zákazníkovi, bude </w:t>
      </w:r>
      <w:r w:rsidRPr="004E7A71">
        <w:t>Zhotovitelem</w:t>
      </w:r>
      <w:r w:rsidR="00E95733" w:rsidRPr="004E7A71">
        <w:t xml:space="preserve"> poskytnuta k dodávanému zařízení záruka výrobce a produktová podpora v plném, výrobcem poskytovaném rozsahu.</w:t>
      </w:r>
    </w:p>
    <w:p w14:paraId="40B0F8EF" w14:textId="77777777" w:rsidR="00A9716D" w:rsidRPr="004E7A71" w:rsidRDefault="00A9716D" w:rsidP="00A9716D">
      <w:pPr>
        <w:pStyle w:val="Odstavecseseznamem"/>
        <w:spacing w:line="278" w:lineRule="auto"/>
        <w:jc w:val="both"/>
        <w:rPr>
          <w:rFonts w:cstheme="minorHAnsi"/>
        </w:rPr>
      </w:pPr>
    </w:p>
    <w:p w14:paraId="6D2057E3" w14:textId="2E57F44E" w:rsidR="00AF73DB" w:rsidRPr="00AF73DB" w:rsidRDefault="00A9716D" w:rsidP="00AF73DB">
      <w:pPr>
        <w:pStyle w:val="Odstavecseseznamem"/>
        <w:numPr>
          <w:ilvl w:val="0"/>
          <w:numId w:val="3"/>
        </w:numPr>
        <w:spacing w:line="278" w:lineRule="auto"/>
        <w:jc w:val="both"/>
        <w:rPr>
          <w:rFonts w:cstheme="minorHAnsi"/>
        </w:rPr>
      </w:pPr>
      <w:r w:rsidRPr="004E7A71">
        <w:t xml:space="preserve">Servisní podpora bude poskytována z jednoho místa (single point </w:t>
      </w:r>
      <w:proofErr w:type="spellStart"/>
      <w:r w:rsidRPr="004E7A71">
        <w:t>of</w:t>
      </w:r>
      <w:proofErr w:type="spellEnd"/>
      <w:r w:rsidRPr="004E7A71">
        <w:t xml:space="preserve"> </w:t>
      </w:r>
      <w:proofErr w:type="spellStart"/>
      <w:r w:rsidRPr="004E7A71">
        <w:t>contact</w:t>
      </w:r>
      <w:proofErr w:type="spellEnd"/>
      <w:r w:rsidRPr="004E7A71">
        <w:t>), shodná pro všechna</w:t>
      </w:r>
      <w:r w:rsidRPr="00A9716D">
        <w:t xml:space="preserve"> zařízení v tomto zadávacím řízení.</w:t>
      </w:r>
      <w:r w:rsidR="00AF73DB">
        <w:t xml:space="preserve"> Pokud je dále požadováno, tak </w:t>
      </w:r>
      <w:r w:rsidR="00AF73DB">
        <w:rPr>
          <w:rFonts w:cstheme="minorHAnsi"/>
        </w:rPr>
        <w:t>s</w:t>
      </w:r>
      <w:r w:rsidR="00AF73DB" w:rsidRPr="0000216E">
        <w:rPr>
          <w:rFonts w:cstheme="minorHAnsi"/>
        </w:rPr>
        <w:t xml:space="preserve">ervisní zásahy budou prováděny vždy v místě instalace zařízení. </w:t>
      </w:r>
      <w:r w:rsidR="00D63B70">
        <w:rPr>
          <w:rFonts w:cstheme="minorHAnsi"/>
        </w:rPr>
        <w:t>Dodávané</w:t>
      </w:r>
      <w:r w:rsidR="00AF73DB" w:rsidRPr="0000216E">
        <w:rPr>
          <w:rFonts w:cstheme="minorHAnsi"/>
        </w:rPr>
        <w:t xml:space="preserve"> zboží musí být pokryto oficiální podporou výrobce tak, aby v případě závady, kterou není Zhotovitel schopen odstranit, mohl Objednatel tuto závadu eskalovat přímo k technické podpoře výrobce zařízení. Objednatel musí mít možnost si sám legálně stahovat bezpečnostní záplaty i nové verze SW/FW přímo ze stránek výrobce, na základě zaregistrování čísla aktivovaného servisního kontraktu.</w:t>
      </w:r>
    </w:p>
    <w:p w14:paraId="4E9737CA" w14:textId="77777777" w:rsidR="00A9716D" w:rsidRDefault="00A9716D" w:rsidP="00AF73DB">
      <w:pPr>
        <w:pStyle w:val="Odstavecseseznamem"/>
      </w:pPr>
    </w:p>
    <w:p w14:paraId="7C51EC7D" w14:textId="471CE99A" w:rsidR="000611E5" w:rsidRDefault="000611E5" w:rsidP="00834433">
      <w:pPr>
        <w:pStyle w:val="Odstavecseseznamem"/>
        <w:numPr>
          <w:ilvl w:val="0"/>
          <w:numId w:val="3"/>
        </w:numPr>
        <w:jc w:val="both"/>
      </w:pPr>
      <w:r>
        <w:t>V případě pořízení licencí Microsoft Zadavatel nepožaduje licence v Microsoft Azure.</w:t>
      </w:r>
      <w:r w:rsidR="00131AF6">
        <w:t xml:space="preserve"> Požaduje dodání p</w:t>
      </w:r>
      <w:r w:rsidR="00131AF6" w:rsidRPr="00B94069">
        <w:t>ermanentní</w:t>
      </w:r>
      <w:r w:rsidR="00131AF6">
        <w:t>ch</w:t>
      </w:r>
      <w:r w:rsidR="00131AF6" w:rsidRPr="00B94069">
        <w:t xml:space="preserve"> licenc</w:t>
      </w:r>
      <w:r w:rsidR="00131AF6">
        <w:t>í.</w:t>
      </w:r>
      <w:r>
        <w:t xml:space="preserve"> </w:t>
      </w:r>
      <w:r w:rsidRPr="000611E5">
        <w:t>Smlouva včetně veškerých předmětných licencí a stažení instalačních souborů musí být dostupná prostřednictvím portálu společnosti Microsoft</w:t>
      </w:r>
      <w:r>
        <w:t xml:space="preserve">. Licence musí umožňovat </w:t>
      </w:r>
      <w:proofErr w:type="spellStart"/>
      <w:r>
        <w:t>downgrade</w:t>
      </w:r>
      <w:proofErr w:type="spellEnd"/>
      <w:r>
        <w:t xml:space="preserve"> na předchozí verze produktu.</w:t>
      </w:r>
    </w:p>
    <w:p w14:paraId="1D118C88" w14:textId="4E1C5B11" w:rsidR="00D95E47" w:rsidRPr="00D95E47" w:rsidRDefault="00D95E47" w:rsidP="00834433">
      <w:pPr>
        <w:numPr>
          <w:ilvl w:val="0"/>
          <w:numId w:val="3"/>
        </w:numPr>
        <w:jc w:val="both"/>
      </w:pPr>
      <w:r w:rsidRPr="002C0CE5">
        <w:t>Dodání SW</w:t>
      </w:r>
      <w:r>
        <w:t xml:space="preserve"> </w:t>
      </w:r>
      <w:r w:rsidR="00E24807">
        <w:t xml:space="preserve">je požadováno </w:t>
      </w:r>
      <w:r>
        <w:t xml:space="preserve">v licenčních modelech preferovaně </w:t>
      </w:r>
      <w:r w:rsidRPr="0033762A">
        <w:rPr>
          <w:lang w:val="en-US"/>
        </w:rPr>
        <w:t>Perpetual Licenses and Maintenance</w:t>
      </w:r>
      <w:r w:rsidRPr="00136A26">
        <w:t xml:space="preserve">, případně </w:t>
      </w:r>
      <w:r w:rsidRPr="0033762A">
        <w:rPr>
          <w:lang w:val="en-US"/>
        </w:rPr>
        <w:t>Subscription Licenses and Services</w:t>
      </w:r>
      <w:r>
        <w:t>, tedy</w:t>
      </w:r>
      <w:r w:rsidRPr="002C0CE5">
        <w:t xml:space="preserve"> veškerých komponent systému s řádnou licencí</w:t>
      </w:r>
      <w:r>
        <w:t xml:space="preserve">. V případě </w:t>
      </w:r>
      <w:proofErr w:type="spellStart"/>
      <w:r w:rsidRPr="00965D88">
        <w:t>Perpetual</w:t>
      </w:r>
      <w:proofErr w:type="spellEnd"/>
      <w:r w:rsidRPr="00965D88">
        <w:t xml:space="preserve"> </w:t>
      </w:r>
      <w:proofErr w:type="spellStart"/>
      <w:r w:rsidRPr="00965D88">
        <w:t>Licenses</w:t>
      </w:r>
      <w:proofErr w:type="spellEnd"/>
      <w:r w:rsidRPr="00965D88">
        <w:t xml:space="preserve"> and </w:t>
      </w:r>
      <w:proofErr w:type="spellStart"/>
      <w:r w:rsidRPr="00965D88">
        <w:t>Maintenance</w:t>
      </w:r>
      <w:proofErr w:type="spellEnd"/>
      <w:r w:rsidRPr="00965D88">
        <w:t xml:space="preserve"> </w:t>
      </w:r>
      <w:r w:rsidRPr="00D95E47">
        <w:t>Zadavatel požaduje</w:t>
      </w:r>
      <w:r>
        <w:t xml:space="preserve"> </w:t>
      </w:r>
      <w:proofErr w:type="gramStart"/>
      <w:r>
        <w:t>5-ti letou</w:t>
      </w:r>
      <w:proofErr w:type="gramEnd"/>
      <w:r>
        <w:t xml:space="preserve"> </w:t>
      </w:r>
      <w:proofErr w:type="spellStart"/>
      <w:r w:rsidRPr="00965D88">
        <w:t>maintenance</w:t>
      </w:r>
      <w:proofErr w:type="spellEnd"/>
      <w:r w:rsidRPr="00965D88">
        <w:t xml:space="preserve"> </w:t>
      </w:r>
      <w:r w:rsidRPr="00D95E47">
        <w:t>(pokud v textu této Technické specifikace není výslovně uvedeno jinak)</w:t>
      </w:r>
      <w:r w:rsidRPr="00965D88">
        <w:t xml:space="preserve"> a v </w:t>
      </w:r>
      <w:r w:rsidRPr="00D95E47">
        <w:t>případě</w:t>
      </w:r>
      <w:r w:rsidRPr="00965D88">
        <w:t xml:space="preserve"> </w:t>
      </w:r>
      <w:proofErr w:type="spellStart"/>
      <w:r w:rsidRPr="00965D88">
        <w:t>Subscription</w:t>
      </w:r>
      <w:proofErr w:type="spellEnd"/>
      <w:r w:rsidRPr="00965D88">
        <w:t xml:space="preserve"> </w:t>
      </w:r>
      <w:proofErr w:type="spellStart"/>
      <w:r w:rsidRPr="00965D88">
        <w:t>Licenses</w:t>
      </w:r>
      <w:proofErr w:type="spellEnd"/>
      <w:r w:rsidRPr="00965D88">
        <w:t xml:space="preserve"> and </w:t>
      </w:r>
      <w:proofErr w:type="spellStart"/>
      <w:r w:rsidRPr="00965D88">
        <w:t>Services</w:t>
      </w:r>
      <w:proofErr w:type="spellEnd"/>
      <w:r w:rsidRPr="00965D88">
        <w:t xml:space="preserve"> 5-ti </w:t>
      </w:r>
      <w:r w:rsidRPr="00D95E47">
        <w:t>leté předplatné.</w:t>
      </w:r>
    </w:p>
    <w:p w14:paraId="0CDCE186" w14:textId="0F54C98A" w:rsidR="00E95733" w:rsidRPr="00884650" w:rsidRDefault="00E95733" w:rsidP="00834433">
      <w:pPr>
        <w:numPr>
          <w:ilvl w:val="0"/>
          <w:numId w:val="3"/>
        </w:numPr>
        <w:ind w:left="680" w:hanging="340"/>
        <w:jc w:val="both"/>
      </w:pPr>
      <w:r w:rsidRPr="00884650">
        <w:t xml:space="preserve">Zadavatel požaduje, aby v rámci dodávky </w:t>
      </w:r>
      <w:r w:rsidR="009518DB" w:rsidRPr="009518DB">
        <w:rPr>
          <w:b/>
          <w:bCs/>
        </w:rPr>
        <w:t xml:space="preserve">v příslušných </w:t>
      </w:r>
      <w:r w:rsidR="00400F1F" w:rsidRPr="009518DB">
        <w:rPr>
          <w:b/>
          <w:bCs/>
        </w:rPr>
        <w:t>kategorií</w:t>
      </w:r>
      <w:r w:rsidR="009518DB" w:rsidRPr="009518DB">
        <w:rPr>
          <w:b/>
          <w:bCs/>
        </w:rPr>
        <w:t xml:space="preserve">ch tykajících se </w:t>
      </w:r>
      <w:r w:rsidR="00046EC3" w:rsidRPr="009518DB">
        <w:rPr>
          <w:b/>
          <w:bCs/>
        </w:rPr>
        <w:t>serverů a diskových uložišť</w:t>
      </w:r>
      <w:r w:rsidRPr="009518DB">
        <w:rPr>
          <w:b/>
          <w:bCs/>
        </w:rPr>
        <w:t xml:space="preserve"> byla tato zařízení od stejného výrobce</w:t>
      </w:r>
      <w:r w:rsidRPr="00884650">
        <w:t xml:space="preserve">, stejného typu a shodného modelu, </w:t>
      </w:r>
      <w:r w:rsidR="00046EC3" w:rsidRPr="00884650">
        <w:t xml:space="preserve">a to z důvodu snadnější </w:t>
      </w:r>
      <w:r w:rsidRPr="00884650">
        <w:t>správ</w:t>
      </w:r>
      <w:r w:rsidR="00046EC3" w:rsidRPr="00884650">
        <w:t>y</w:t>
      </w:r>
      <w:r w:rsidRPr="00884650">
        <w:t>, jednotn</w:t>
      </w:r>
      <w:r w:rsidR="00046EC3" w:rsidRPr="00884650">
        <w:t>ého</w:t>
      </w:r>
      <w:r w:rsidRPr="00884650">
        <w:t xml:space="preserve"> management</w:t>
      </w:r>
      <w:r w:rsidR="00046EC3" w:rsidRPr="00884650">
        <w:t>u</w:t>
      </w:r>
      <w:r w:rsidRPr="00884650">
        <w:t xml:space="preserve"> a eventuální výměn</w:t>
      </w:r>
      <w:r w:rsidR="00046EC3" w:rsidRPr="00884650">
        <w:t>y</w:t>
      </w:r>
      <w:r w:rsidRPr="00884650">
        <w:t xml:space="preserve"> porouchaných prvků</w:t>
      </w:r>
      <w:r w:rsidR="00046EC3" w:rsidRPr="00884650">
        <w:t xml:space="preserve">. Uvedené je sledováno s cílem </w:t>
      </w:r>
      <w:r w:rsidRPr="00884650">
        <w:t>minimalizac</w:t>
      </w:r>
      <w:r w:rsidR="00046EC3" w:rsidRPr="00884650">
        <w:t>e</w:t>
      </w:r>
      <w:r w:rsidRPr="00884650">
        <w:t xml:space="preserve"> nákladů Zadavatele na správu</w:t>
      </w:r>
      <w:r w:rsidR="00046EC3" w:rsidRPr="00884650">
        <w:t xml:space="preserve"> a údržbu technologických celků</w:t>
      </w:r>
      <w:r w:rsidRPr="00884650">
        <w:t>.</w:t>
      </w:r>
    </w:p>
    <w:p w14:paraId="10C487EE" w14:textId="77777777" w:rsidR="00E95733" w:rsidRDefault="00E95733" w:rsidP="00834433">
      <w:pPr>
        <w:numPr>
          <w:ilvl w:val="0"/>
          <w:numId w:val="3"/>
        </w:numPr>
        <w:ind w:left="680" w:hanging="340"/>
        <w:jc w:val="both"/>
      </w:pPr>
      <w:r w:rsidRPr="00884650">
        <w:t xml:space="preserve">Zařízení musí umožňovat vzdálenou správu s kompletní funkcionalitou a plnou podporou prostřednictvím jednotného management SW. </w:t>
      </w:r>
    </w:p>
    <w:p w14:paraId="5E9F7C6B" w14:textId="0F5D688F" w:rsidR="00E95733" w:rsidRPr="00884650" w:rsidRDefault="00E95733" w:rsidP="00834433">
      <w:pPr>
        <w:numPr>
          <w:ilvl w:val="0"/>
          <w:numId w:val="3"/>
        </w:numPr>
        <w:ind w:left="680" w:hanging="340"/>
        <w:jc w:val="both"/>
      </w:pPr>
      <w:r w:rsidRPr="00884650">
        <w:t xml:space="preserve">Součástí všech zařízení musí být dodávka </w:t>
      </w:r>
      <w:r w:rsidR="00B579FE" w:rsidRPr="00884650">
        <w:t xml:space="preserve">požadovaného </w:t>
      </w:r>
      <w:r w:rsidRPr="00884650">
        <w:t>operačního systému v aktuální verzi</w:t>
      </w:r>
      <w:r w:rsidR="00096A5D">
        <w:t xml:space="preserve"> i pokud je u specifikace SW uvedena verze, která je nižší než aktuálně dostupná</w:t>
      </w:r>
      <w:r w:rsidRPr="00884650">
        <w:t>.</w:t>
      </w:r>
    </w:p>
    <w:p w14:paraId="6395E42E" w14:textId="56327522" w:rsidR="00E315E5" w:rsidRDefault="00E95733" w:rsidP="00E315E5">
      <w:pPr>
        <w:pStyle w:val="Odstavecseseznamem"/>
        <w:numPr>
          <w:ilvl w:val="0"/>
          <w:numId w:val="3"/>
        </w:numPr>
        <w:jc w:val="both"/>
      </w:pPr>
      <w:r w:rsidRPr="00884650">
        <w:t>Součástí dodávky musí být poskytnutí práva užívat software (dále též „licence“).</w:t>
      </w:r>
      <w:r w:rsidR="00E315E5" w:rsidRPr="00E315E5">
        <w:t xml:space="preserve"> </w:t>
      </w:r>
      <w:r w:rsidR="00E315E5" w:rsidRPr="00A9716D">
        <w:t>Dodávka musí obsahovat veškeré potřebné licence pro splnění požadovaných vlastností a parametrů</w:t>
      </w:r>
    </w:p>
    <w:p w14:paraId="7D24E608" w14:textId="085F970D" w:rsidR="009468F2" w:rsidRDefault="009468F2" w:rsidP="00E90171">
      <w:pPr>
        <w:ind w:left="680"/>
        <w:jc w:val="both"/>
      </w:pPr>
    </w:p>
    <w:p w14:paraId="12C092EC" w14:textId="77777777" w:rsidR="00E52112" w:rsidRDefault="00E52112" w:rsidP="00E52112">
      <w:pPr>
        <w:ind w:left="680"/>
        <w:jc w:val="both"/>
      </w:pPr>
    </w:p>
    <w:p w14:paraId="615B6943" w14:textId="77777777" w:rsidR="004E7A71" w:rsidRDefault="004E7A71" w:rsidP="00E52112">
      <w:pPr>
        <w:ind w:left="680"/>
        <w:jc w:val="both"/>
      </w:pPr>
    </w:p>
    <w:p w14:paraId="7E75D4A1" w14:textId="77777777" w:rsidR="004E7A71" w:rsidRDefault="004E7A71" w:rsidP="00E52112">
      <w:pPr>
        <w:ind w:left="680"/>
        <w:jc w:val="both"/>
      </w:pPr>
    </w:p>
    <w:p w14:paraId="5FF5AAF2" w14:textId="4D6A4FBE" w:rsidR="00BB0ABC" w:rsidRDefault="00E95733" w:rsidP="00834433">
      <w:pPr>
        <w:pStyle w:val="Nadpis1"/>
        <w:numPr>
          <w:ilvl w:val="0"/>
          <w:numId w:val="2"/>
        </w:numPr>
        <w:jc w:val="both"/>
      </w:pPr>
      <w:bookmarkStart w:id="14" w:name="_Toc203488761"/>
      <w:r w:rsidRPr="00BB0ABC">
        <w:lastRenderedPageBreak/>
        <w:t>Předmět plnění</w:t>
      </w:r>
      <w:bookmarkEnd w:id="14"/>
      <w:r w:rsidRPr="00BB0ABC">
        <w:t xml:space="preserve"> </w:t>
      </w:r>
    </w:p>
    <w:p w14:paraId="66432715" w14:textId="77777777" w:rsidR="00BB0ABC" w:rsidRDefault="00BB0ABC" w:rsidP="009F6100">
      <w:pPr>
        <w:jc w:val="both"/>
      </w:pPr>
    </w:p>
    <w:p w14:paraId="1CE88B76" w14:textId="0487BBFA" w:rsidR="00E95733" w:rsidRPr="00BB0ABC" w:rsidRDefault="00BB0ABC" w:rsidP="009F6100">
      <w:pPr>
        <w:jc w:val="both"/>
        <w:rPr>
          <w:u w:val="single"/>
        </w:rPr>
      </w:pPr>
      <w:r w:rsidRPr="00BB0ABC">
        <w:rPr>
          <w:u w:val="single"/>
        </w:rPr>
        <w:t xml:space="preserve">Předmět plnění je </w:t>
      </w:r>
      <w:r w:rsidR="00E95733" w:rsidRPr="00BB0ABC">
        <w:rPr>
          <w:u w:val="single"/>
        </w:rPr>
        <w:t>strukturován do následujících částí:</w:t>
      </w:r>
    </w:p>
    <w:p w14:paraId="203AECBC" w14:textId="031208E8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1 – </w:t>
      </w:r>
      <w:r w:rsidR="00994AAF" w:rsidRPr="00BB0ABC">
        <w:t>Implementační projekt</w:t>
      </w:r>
    </w:p>
    <w:p w14:paraId="0F98AAFD" w14:textId="3DC3F3FD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2 – Dodávka </w:t>
      </w:r>
    </w:p>
    <w:p w14:paraId="6EE45259" w14:textId="145D8942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>Část 3 – Instalace</w:t>
      </w:r>
      <w:r w:rsidR="002C0CE5">
        <w:t>, konfigurace</w:t>
      </w:r>
      <w:r w:rsidRPr="00BB0ABC">
        <w:t xml:space="preserve"> </w:t>
      </w:r>
      <w:r w:rsidR="00C55A86" w:rsidRPr="00BB0ABC">
        <w:t xml:space="preserve">HW a </w:t>
      </w:r>
      <w:r w:rsidRPr="00BB0ABC">
        <w:t>SW</w:t>
      </w:r>
      <w:r w:rsidR="009F6100">
        <w:t>, školení</w:t>
      </w:r>
    </w:p>
    <w:p w14:paraId="3246F5B8" w14:textId="4F088FA5" w:rsidR="00325275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</w:t>
      </w:r>
      <w:r w:rsidR="00325275">
        <w:t>4</w:t>
      </w:r>
      <w:r w:rsidRPr="00BB0ABC">
        <w:t xml:space="preserve"> – </w:t>
      </w:r>
      <w:r w:rsidR="009F6100">
        <w:t>Testovací provoz, a</w:t>
      </w:r>
      <w:r w:rsidRPr="00BB0ABC">
        <w:t>kceptační testy</w:t>
      </w:r>
      <w:r w:rsidR="00325275" w:rsidRPr="00325275">
        <w:t xml:space="preserve"> </w:t>
      </w:r>
    </w:p>
    <w:p w14:paraId="27908FA1" w14:textId="60262568" w:rsidR="00E95733" w:rsidRPr="00BB0ABC" w:rsidRDefault="00325275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 xml:space="preserve">Část </w:t>
      </w:r>
      <w:r>
        <w:t>5</w:t>
      </w:r>
      <w:r w:rsidRPr="00BB0ABC">
        <w:t xml:space="preserve"> </w:t>
      </w:r>
      <w:r w:rsidR="00F05E19" w:rsidRPr="00BB0ABC">
        <w:t xml:space="preserve">– </w:t>
      </w:r>
      <w:r w:rsidR="00F05E19">
        <w:t>Dokumentace</w:t>
      </w:r>
      <w:r w:rsidR="00271F1D">
        <w:t>, školení</w:t>
      </w:r>
    </w:p>
    <w:p w14:paraId="6FE2ED40" w14:textId="77777777" w:rsidR="00E95733" w:rsidRPr="00BB0ABC" w:rsidRDefault="00E95733" w:rsidP="00834433">
      <w:pPr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 w:rsidRPr="00BB0ABC">
        <w:t>Část 6 – Poskytování technické podpory.</w:t>
      </w:r>
    </w:p>
    <w:p w14:paraId="75D25B41" w14:textId="77777777" w:rsidR="00C55A86" w:rsidRPr="00BB0ABC" w:rsidRDefault="00C55A86" w:rsidP="009F6100">
      <w:pPr>
        <w:spacing w:before="120" w:after="120" w:line="240" w:lineRule="auto"/>
        <w:jc w:val="both"/>
      </w:pPr>
    </w:p>
    <w:p w14:paraId="6FB4A150" w14:textId="0C60B98A" w:rsidR="00E95733" w:rsidRDefault="00E95733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15" w:name="_Toc203488762"/>
      <w:r w:rsidRPr="00BB0ABC">
        <w:rPr>
          <w:sz w:val="24"/>
          <w:szCs w:val="24"/>
        </w:rPr>
        <w:t xml:space="preserve">Část 1 </w:t>
      </w:r>
      <w:r w:rsidR="00BB0ABC" w:rsidRPr="00BB0ABC">
        <w:rPr>
          <w:sz w:val="24"/>
          <w:szCs w:val="24"/>
        </w:rPr>
        <w:t>–</w:t>
      </w:r>
      <w:r w:rsidRPr="00BB0ABC">
        <w:rPr>
          <w:sz w:val="24"/>
          <w:szCs w:val="24"/>
        </w:rPr>
        <w:t xml:space="preserve"> </w:t>
      </w:r>
      <w:r w:rsidR="00BB0ABC" w:rsidRPr="00BB0ABC">
        <w:rPr>
          <w:sz w:val="24"/>
          <w:szCs w:val="24"/>
        </w:rPr>
        <w:t>Implementační projekt</w:t>
      </w:r>
      <w:bookmarkEnd w:id="15"/>
    </w:p>
    <w:p w14:paraId="0B103E93" w14:textId="77777777" w:rsidR="000F7D17" w:rsidRDefault="000F7D17" w:rsidP="009F6100">
      <w:pPr>
        <w:jc w:val="both"/>
      </w:pPr>
    </w:p>
    <w:p w14:paraId="168079EB" w14:textId="143CCC39" w:rsidR="000F7D17" w:rsidRPr="00E1414E" w:rsidRDefault="000F7D17" w:rsidP="009F6100">
      <w:pPr>
        <w:jc w:val="both"/>
      </w:pPr>
      <w:r w:rsidRPr="00E1414E">
        <w:t xml:space="preserve">Zhotovitel zpracuje komplexní a detailní řešení nasazení díla, a to ve vazbě na požadavky uvedené v této </w:t>
      </w:r>
      <w:r w:rsidR="004C5F28" w:rsidRPr="00E1414E">
        <w:t>T</w:t>
      </w:r>
      <w:r w:rsidRPr="00E1414E">
        <w:t xml:space="preserve">echnické </w:t>
      </w:r>
      <w:r w:rsidR="00DD0B90" w:rsidRPr="00E1414E">
        <w:t>specifikaci</w:t>
      </w:r>
      <w:r w:rsidRPr="00E1414E">
        <w:t>.</w:t>
      </w:r>
    </w:p>
    <w:p w14:paraId="59D1E6D0" w14:textId="77777777" w:rsidR="000F7D17" w:rsidRPr="00E1414E" w:rsidRDefault="000F7D17" w:rsidP="009F6100">
      <w:pPr>
        <w:jc w:val="both"/>
      </w:pPr>
      <w:r w:rsidRPr="00E1414E">
        <w:t xml:space="preserve">Cílem je zpracování dokumentu v takové míře detailu jednotlivých postupů a prací zasazení do prostředí a jeho nastavení, která umožní dosažení zavedení řešení do rutinního provozu řízenou formou. </w:t>
      </w:r>
    </w:p>
    <w:p w14:paraId="6490AD7A" w14:textId="2A4B6AD4" w:rsidR="000F7D17" w:rsidRDefault="000F7D17" w:rsidP="009F6100">
      <w:pPr>
        <w:jc w:val="both"/>
      </w:pPr>
      <w:r w:rsidRPr="00E1414E">
        <w:t>Dokument proto bude jednoznačně a jasně konkretizovat jednotlivé kroky prací a to min. v rozsahu, které kroky a jakým způsobem budou řešeny, kým budou řešeny, za jaké součinnosti Zadavatel</w:t>
      </w:r>
      <w:r w:rsidR="00325275" w:rsidRPr="00E1414E">
        <w:t>e</w:t>
      </w:r>
      <w:r w:rsidRPr="00E1414E">
        <w:t xml:space="preserve"> a v jakém čase ve zpracovaném harmonogramu </w:t>
      </w:r>
      <w:r w:rsidRPr="00316D9B">
        <w:t>realizace.</w:t>
      </w:r>
    </w:p>
    <w:p w14:paraId="1D5BFB16" w14:textId="77777777" w:rsidR="000F7D17" w:rsidRDefault="000F7D17" w:rsidP="009F6100">
      <w:pPr>
        <w:jc w:val="both"/>
      </w:pPr>
      <w:r>
        <w:t xml:space="preserve">Taková konkretizace bude dále dodržovat časovou, věcnou a logickou souslednost a bude z ní tedy možné v každém okamžiku realizace jednotlivých částí díla určit, co je právě realizováno a v jakém stavu a co bude následovat. </w:t>
      </w:r>
    </w:p>
    <w:p w14:paraId="0BAFF785" w14:textId="2586B0A7" w:rsidR="00AB13ED" w:rsidRDefault="00AB13ED" w:rsidP="009F6100">
      <w:pPr>
        <w:jc w:val="both"/>
      </w:pPr>
      <w:r>
        <w:t xml:space="preserve">V harmonogramu prací bude zohledněna potřeba zpevnění </w:t>
      </w:r>
      <w:r w:rsidR="00AC5ED6">
        <w:t xml:space="preserve">dvojité podlahy </w:t>
      </w:r>
      <w:r w:rsidR="00E52112">
        <w:t xml:space="preserve">v DC2 </w:t>
      </w:r>
      <w:r w:rsidR="00AC5ED6">
        <w:t xml:space="preserve">(roznášecí plech – výsledná únosnost </w:t>
      </w:r>
      <w:r w:rsidR="00E43F1A">
        <w:t xml:space="preserve">podlahy </w:t>
      </w:r>
      <w:r w:rsidR="00AC5ED6">
        <w:t>750 kg/m</w:t>
      </w:r>
      <w:r w:rsidR="00AC5ED6" w:rsidRPr="00AC5ED6">
        <w:rPr>
          <w:vertAlign w:val="superscript"/>
        </w:rPr>
        <w:t>2</w:t>
      </w:r>
      <w:r w:rsidR="00AC5ED6">
        <w:t>). Toto zpevnění bude proveden</w:t>
      </w:r>
      <w:r w:rsidR="00E52112">
        <w:t>o</w:t>
      </w:r>
      <w:r w:rsidR="00AC5ED6">
        <w:t xml:space="preserve"> zadavatelem v rámci poskytnutí součinnosti.</w:t>
      </w:r>
    </w:p>
    <w:p w14:paraId="6CBC45B1" w14:textId="5C1E264B" w:rsidR="000F7D17" w:rsidRPr="00E1414E" w:rsidRDefault="000F7D17" w:rsidP="009F6100">
      <w:pPr>
        <w:jc w:val="both"/>
      </w:pPr>
      <w:r w:rsidRPr="00E1414E">
        <w:t xml:space="preserve">Zadavatel bude moci na základě takových podkladů alokovat své potřebné kapacity na součinnost a průběžnou kontrolu plnění díla. </w:t>
      </w:r>
    </w:p>
    <w:p w14:paraId="0DCA9B2E" w14:textId="77777777" w:rsidR="000F7D17" w:rsidRDefault="000F7D17" w:rsidP="009F6100">
      <w:pPr>
        <w:jc w:val="both"/>
      </w:pPr>
      <w:r w:rsidRPr="00E1414E">
        <w:t>Bez odsouhlasené prováděcí dokumentace ze strany zadavatele, tedy shody zadavatele a zhotovitele na způsobu a formě nasazení jednotlivých částí díla nebude moci být započata implementace. Dokument bude dále konkretizovat minimálně tyto oblasti:</w:t>
      </w:r>
    </w:p>
    <w:p w14:paraId="0969205F" w14:textId="46A40F12" w:rsidR="000611E5" w:rsidRDefault="000611E5" w:rsidP="00834433">
      <w:pPr>
        <w:numPr>
          <w:ilvl w:val="0"/>
          <w:numId w:val="3"/>
        </w:numPr>
        <w:jc w:val="both"/>
      </w:pPr>
      <w:bookmarkStart w:id="16" w:name="_Hlk168484384"/>
      <w:r w:rsidRPr="00A1145B">
        <w:t>Návrh síťových parametrů (např. IP adresy, DNS záznamy, jména</w:t>
      </w:r>
      <w:r w:rsidR="001D2045">
        <w:t>)</w:t>
      </w:r>
      <w:r w:rsidRPr="00A1145B">
        <w:t xml:space="preserve"> pro nové prvky nové infrastruktury s cílem plynulého přesunu provozu migrovaných VM.</w:t>
      </w:r>
    </w:p>
    <w:p w14:paraId="4D4CAAF4" w14:textId="2CB966FA" w:rsidR="00F91A31" w:rsidRDefault="00F91A31" w:rsidP="00834433">
      <w:pPr>
        <w:numPr>
          <w:ilvl w:val="0"/>
          <w:numId w:val="3"/>
        </w:numPr>
        <w:jc w:val="both"/>
      </w:pPr>
      <w:r>
        <w:t xml:space="preserve">Serverová virtualizace a </w:t>
      </w:r>
      <w:r w:rsidRPr="00F91A31">
        <w:rPr>
          <w:lang w:val="en-GB"/>
        </w:rPr>
        <w:t>cluster</w:t>
      </w:r>
      <w:r>
        <w:t>, databázové prostředí</w:t>
      </w:r>
    </w:p>
    <w:p w14:paraId="14E9F9C1" w14:textId="5FF22649" w:rsidR="00F91A31" w:rsidRPr="00A1145B" w:rsidRDefault="00F91A31" w:rsidP="00834433">
      <w:pPr>
        <w:numPr>
          <w:ilvl w:val="0"/>
          <w:numId w:val="3"/>
        </w:numPr>
        <w:jc w:val="both"/>
      </w:pPr>
      <w:r>
        <w:lastRenderedPageBreak/>
        <w:t>Zálohování a replikace</w:t>
      </w:r>
    </w:p>
    <w:p w14:paraId="73181F18" w14:textId="47D9CBB8" w:rsidR="000F7D17" w:rsidRPr="00A1145B" w:rsidRDefault="007F2F2D" w:rsidP="00834433">
      <w:pPr>
        <w:numPr>
          <w:ilvl w:val="0"/>
          <w:numId w:val="3"/>
        </w:numPr>
        <w:jc w:val="both"/>
      </w:pPr>
      <w:r w:rsidRPr="00A1145B">
        <w:t>D</w:t>
      </w:r>
      <w:r w:rsidR="000F7D17" w:rsidRPr="00A1145B">
        <w:t xml:space="preserve">etailní harmonogram realizace </w:t>
      </w:r>
      <w:r w:rsidR="00671F11" w:rsidRPr="00A1145B">
        <w:t xml:space="preserve">(projektový plán) </w:t>
      </w:r>
      <w:r w:rsidR="000F7D17" w:rsidRPr="00A1145B">
        <w:t>včetně uvedení kritických milníků</w:t>
      </w:r>
      <w:r w:rsidRPr="00A1145B">
        <w:t>, p</w:t>
      </w:r>
      <w:r w:rsidR="000F7D17" w:rsidRPr="00A1145B">
        <w:t>ožadované součinnosti zadavatele a je</w:t>
      </w:r>
      <w:r w:rsidR="00671F11" w:rsidRPr="00A1145B">
        <w:t>jich</w:t>
      </w:r>
      <w:r w:rsidR="000F7D17" w:rsidRPr="00A1145B">
        <w:t xml:space="preserve"> rozsah</w:t>
      </w:r>
      <w:r w:rsidRPr="00A1145B">
        <w:t>.</w:t>
      </w:r>
    </w:p>
    <w:p w14:paraId="6D332A68" w14:textId="6FED8D4F" w:rsidR="000F7D17" w:rsidRPr="00A1145B" w:rsidRDefault="004A1869" w:rsidP="00834433">
      <w:pPr>
        <w:numPr>
          <w:ilvl w:val="0"/>
          <w:numId w:val="3"/>
        </w:numPr>
        <w:spacing w:before="120" w:after="120" w:line="240" w:lineRule="auto"/>
        <w:ind w:left="700"/>
        <w:jc w:val="both"/>
      </w:pPr>
      <w:r w:rsidRPr="00A1145B">
        <w:t xml:space="preserve">Návrh akceptačních testů pokrývajících testování funkčních požadavků na dodávané řešení s </w:t>
      </w:r>
      <w:r w:rsidR="000F7D17" w:rsidRPr="00A1145B">
        <w:t>návrh</w:t>
      </w:r>
      <w:r w:rsidRPr="00A1145B">
        <w:t>em</w:t>
      </w:r>
      <w:r w:rsidR="000F7D17" w:rsidRPr="00A1145B">
        <w:t xml:space="preserve"> akceptačních kritérií a akceptačních testů/testovacích postupů.</w:t>
      </w:r>
      <w:r w:rsidR="00A1145B" w:rsidRPr="00A1145B">
        <w:t xml:space="preserve"> (patří sem zejména provedení testů vysoké dostupnosti prokazující požadavek na vysokou dostupnost logických disků (</w:t>
      </w:r>
      <w:proofErr w:type="spellStart"/>
      <w:r w:rsidR="00A1145B" w:rsidRPr="00A1145B">
        <w:t>LUNů</w:t>
      </w:r>
      <w:proofErr w:type="spellEnd"/>
      <w:r w:rsidR="00A1145B" w:rsidRPr="00A1145B">
        <w:t xml:space="preserve">) datového úložiště dle požadavků při spuštěné I/O zátěži na ESX hostech pomocí </w:t>
      </w:r>
      <w:proofErr w:type="spellStart"/>
      <w:r w:rsidR="00A1145B" w:rsidRPr="00A1145B">
        <w:t>VMware</w:t>
      </w:r>
      <w:proofErr w:type="spellEnd"/>
      <w:r w:rsidR="00A1145B" w:rsidRPr="00A1145B">
        <w:t xml:space="preserve"> IO </w:t>
      </w:r>
      <w:proofErr w:type="spellStart"/>
      <w:r w:rsidR="00A1145B" w:rsidRPr="00A1145B">
        <w:t>Analyzer</w:t>
      </w:r>
      <w:proofErr w:type="spellEnd"/>
      <w:r w:rsidR="00A1145B" w:rsidRPr="00A1145B">
        <w:t xml:space="preserve"> nástroje apod.).</w:t>
      </w:r>
    </w:p>
    <w:p w14:paraId="54FB3C28" w14:textId="7D3C97DD" w:rsidR="00DF41E2" w:rsidRPr="007F2F2D" w:rsidRDefault="00DF41E2" w:rsidP="00834433">
      <w:pPr>
        <w:pStyle w:val="Odstavecseseznamem"/>
        <w:numPr>
          <w:ilvl w:val="0"/>
          <w:numId w:val="3"/>
        </w:numPr>
        <w:jc w:val="both"/>
      </w:pPr>
      <w:r w:rsidRPr="00DF41E2">
        <w:t>Popis testovacích scénářů</w:t>
      </w:r>
      <w:r w:rsidR="00A1145B">
        <w:t xml:space="preserve"> akceptačních testů</w:t>
      </w:r>
      <w:r w:rsidRPr="00DF41E2">
        <w:t>, a to zejména p</w:t>
      </w:r>
      <w:r w:rsidR="00A1145B">
        <w:t>ro</w:t>
      </w:r>
      <w:r w:rsidRPr="00DF41E2">
        <w:t xml:space="preserve"> provedení funkčních testů s návrhem jednotlivých akceptačních protokolů.</w:t>
      </w:r>
    </w:p>
    <w:bookmarkEnd w:id="16"/>
    <w:p w14:paraId="5EEEC40D" w14:textId="75A1ED42" w:rsidR="000F7D17" w:rsidRDefault="004A1869" w:rsidP="009F6100">
      <w:pPr>
        <w:jc w:val="both"/>
      </w:pPr>
      <w:r>
        <w:t>Implementační projekt</w:t>
      </w:r>
      <w:r w:rsidR="000F7D17" w:rsidRPr="00894917">
        <w:t xml:space="preserve"> podléhá vlastní akceptační proceduře. Po předání </w:t>
      </w:r>
      <w:r w:rsidR="00A1145B">
        <w:t>Implementačního projektu</w:t>
      </w:r>
      <w:r w:rsidR="000F7D17" w:rsidRPr="00894917">
        <w:t xml:space="preserve"> může </w:t>
      </w:r>
      <w:r w:rsidR="000F7D17">
        <w:t>zadavatel</w:t>
      </w:r>
      <w:r w:rsidR="000F7D17" w:rsidRPr="00894917">
        <w:t xml:space="preserve"> do 5 pracovních dnů předat v písemné podobě zhotoviteli své výhrady. Zhotovitel neprodleně, nejpozději však do 5 kalendářních dnů, nedohodnou-li se smluvní strany jinak, zapracuje </w:t>
      </w:r>
      <w:r w:rsidR="000F7D17">
        <w:t>zadavatel</w:t>
      </w:r>
      <w:r w:rsidR="000F7D17" w:rsidRPr="00894917">
        <w:t xml:space="preserve">em uvedené nedostatky a připomínky. Proces akceptace lze opakovat, dokud zhotovitel nezapracuje veškeré výhrady vznesené </w:t>
      </w:r>
      <w:r w:rsidR="000F7D17">
        <w:t>zadavatel</w:t>
      </w:r>
      <w:r w:rsidR="000F7D17" w:rsidRPr="00894917">
        <w:t>em.</w:t>
      </w:r>
    </w:p>
    <w:p w14:paraId="0FA3B5C2" w14:textId="47778032" w:rsidR="000F7D17" w:rsidRDefault="00A1145B" w:rsidP="009F6100">
      <w:pPr>
        <w:jc w:val="both"/>
      </w:pPr>
      <w:r w:rsidRPr="00A1145B">
        <w:t xml:space="preserve">Zadavatel předpokládá, že </w:t>
      </w:r>
      <w:r w:rsidR="00AC3EF3">
        <w:t>Implementační</w:t>
      </w:r>
      <w:r w:rsidR="007E4CF0">
        <w:t xml:space="preserve"> projekt bude odevzdám k připomínkám </w:t>
      </w:r>
      <w:r w:rsidRPr="00A1145B">
        <w:t xml:space="preserve">v časovém období </w:t>
      </w:r>
      <w:r>
        <w:t>1</w:t>
      </w:r>
      <w:r w:rsidRPr="00A1145B">
        <w:t xml:space="preserve"> měsíc</w:t>
      </w:r>
      <w:r>
        <w:t>e</w:t>
      </w:r>
      <w:r w:rsidRPr="00A1145B">
        <w:t xml:space="preserve"> od nabytí účinnosti smluvního vztahu.</w:t>
      </w:r>
    </w:p>
    <w:p w14:paraId="48C43382" w14:textId="77777777" w:rsidR="006B070C" w:rsidRPr="000F7D17" w:rsidRDefault="006B070C" w:rsidP="009F6100">
      <w:pPr>
        <w:jc w:val="both"/>
      </w:pPr>
    </w:p>
    <w:p w14:paraId="19216094" w14:textId="3A19D692" w:rsidR="00E95733" w:rsidRPr="00E31C0E" w:rsidRDefault="00E95733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17" w:name="_Toc203488763"/>
      <w:r w:rsidRPr="00E31C0E">
        <w:rPr>
          <w:sz w:val="24"/>
          <w:szCs w:val="24"/>
        </w:rPr>
        <w:t xml:space="preserve">Část 2 </w:t>
      </w:r>
      <w:r w:rsidR="009226A0">
        <w:rPr>
          <w:sz w:val="24"/>
          <w:szCs w:val="24"/>
        </w:rPr>
        <w:t>–</w:t>
      </w:r>
      <w:r w:rsidRPr="00E31C0E">
        <w:rPr>
          <w:sz w:val="24"/>
          <w:szCs w:val="24"/>
        </w:rPr>
        <w:t xml:space="preserve"> </w:t>
      </w:r>
      <w:bookmarkStart w:id="18" w:name="_Hlk168904292"/>
      <w:bookmarkStart w:id="19" w:name="_Hlk168905491"/>
      <w:r w:rsidRPr="00E31C0E">
        <w:rPr>
          <w:sz w:val="24"/>
          <w:szCs w:val="24"/>
        </w:rPr>
        <w:t>Dodávka</w:t>
      </w:r>
      <w:bookmarkEnd w:id="17"/>
      <w:bookmarkEnd w:id="18"/>
    </w:p>
    <w:bookmarkEnd w:id="19"/>
    <w:p w14:paraId="6AD8F882" w14:textId="77777777" w:rsidR="00E31C0E" w:rsidRPr="00E31C0E" w:rsidRDefault="00E31C0E" w:rsidP="009F6100">
      <w:pPr>
        <w:jc w:val="both"/>
        <w:rPr>
          <w:highlight w:val="cyan"/>
        </w:rPr>
      </w:pPr>
    </w:p>
    <w:p w14:paraId="5976CAE8" w14:textId="2FA51D47" w:rsidR="00133037" w:rsidRPr="00A1145B" w:rsidRDefault="00E95733" w:rsidP="00834433">
      <w:pPr>
        <w:numPr>
          <w:ilvl w:val="0"/>
          <w:numId w:val="3"/>
        </w:numPr>
        <w:jc w:val="both"/>
      </w:pPr>
      <w:bookmarkStart w:id="20" w:name="_Hlk168904319"/>
      <w:r w:rsidRPr="00A1145B">
        <w:t xml:space="preserve">Dodání veškerého </w:t>
      </w:r>
      <w:r w:rsidR="00E31C0E" w:rsidRPr="00A1145B">
        <w:t xml:space="preserve">HW a </w:t>
      </w:r>
      <w:r w:rsidRPr="00A1145B">
        <w:t>SW</w:t>
      </w:r>
      <w:r w:rsidR="00136A26" w:rsidRPr="00A1145B">
        <w:t xml:space="preserve"> (</w:t>
      </w:r>
      <w:r w:rsidR="00136A26" w:rsidRPr="00A1145B">
        <w:rPr>
          <w:lang w:val="en-US"/>
        </w:rPr>
        <w:t>Perpetual Licenses and Maintenance</w:t>
      </w:r>
      <w:r w:rsidR="00136A26" w:rsidRPr="00A1145B">
        <w:t xml:space="preserve">, případně </w:t>
      </w:r>
      <w:r w:rsidR="00136A26" w:rsidRPr="00A1145B">
        <w:rPr>
          <w:lang w:val="en-US"/>
        </w:rPr>
        <w:t>Subscription Licenses and Services</w:t>
      </w:r>
      <w:r w:rsidR="00136A26" w:rsidRPr="00A1145B">
        <w:t xml:space="preserve"> dle zvoleného licenčního modelu)</w:t>
      </w:r>
      <w:r w:rsidR="002C0CE5" w:rsidRPr="00A1145B">
        <w:t>, tedy veškerých komponent systému s řádnou licencí.</w:t>
      </w:r>
      <w:r w:rsidR="00133037" w:rsidRPr="00A1145B">
        <w:t xml:space="preserve"> </w:t>
      </w:r>
    </w:p>
    <w:bookmarkEnd w:id="20"/>
    <w:p w14:paraId="14C59903" w14:textId="49B1C0CF" w:rsidR="00446840" w:rsidRPr="00BC486C" w:rsidRDefault="00446840" w:rsidP="00834433">
      <w:pPr>
        <w:pStyle w:val="Odstavecseseznamem"/>
        <w:numPr>
          <w:ilvl w:val="0"/>
          <w:numId w:val="3"/>
        </w:numPr>
        <w:spacing w:line="278" w:lineRule="auto"/>
        <w:jc w:val="both"/>
      </w:pPr>
      <w:r w:rsidRPr="00BC486C">
        <w:t xml:space="preserve">Součástí dodávky jsou všechny potřebné patch kabely, </w:t>
      </w:r>
      <w:r w:rsidR="00A1145B" w:rsidRPr="00BC486C">
        <w:t>transceivery</w:t>
      </w:r>
      <w:r w:rsidRPr="00BC486C">
        <w:t xml:space="preserve"> </w:t>
      </w:r>
      <w:r w:rsidR="00A1145B" w:rsidRPr="00BC486C">
        <w:t>apod.</w:t>
      </w:r>
      <w:r w:rsidRPr="00BC486C">
        <w:t xml:space="preserve"> pro propojení dodaného HW do infrastruktur</w:t>
      </w:r>
      <w:r w:rsidR="002F2705">
        <w:t>y</w:t>
      </w:r>
      <w:r w:rsidRPr="00BC486C">
        <w:t xml:space="preserve"> zadavatele, výsledkem bude funkční řešení</w:t>
      </w:r>
      <w:r w:rsidR="006A1F6A">
        <w:t>.</w:t>
      </w:r>
      <w:r w:rsidRPr="00BC486C">
        <w:t>  </w:t>
      </w:r>
    </w:p>
    <w:p w14:paraId="5B6E6117" w14:textId="16EE4F54" w:rsidR="00A1145B" w:rsidRPr="000F7D17" w:rsidRDefault="00A1145B" w:rsidP="00A1145B">
      <w:pPr>
        <w:ind w:left="360"/>
        <w:jc w:val="both"/>
      </w:pPr>
      <w:r w:rsidRPr="00A1145B">
        <w:t xml:space="preserve">Zadavatel předpokládá, že tato fáze bude řešena v časovém období </w:t>
      </w:r>
      <w:r w:rsidR="007E4CF0">
        <w:t xml:space="preserve">2 </w:t>
      </w:r>
      <w:r w:rsidRPr="00A1145B">
        <w:t>měsíc</w:t>
      </w:r>
      <w:r w:rsidR="007E4CF0">
        <w:t>ů</w:t>
      </w:r>
      <w:r w:rsidRPr="00A1145B">
        <w:t xml:space="preserve"> od nabytí účinnosti smluvního vztahu.</w:t>
      </w:r>
    </w:p>
    <w:p w14:paraId="76FF3B9A" w14:textId="77777777" w:rsidR="004D52B8" w:rsidRDefault="004D52B8" w:rsidP="009F6100">
      <w:pPr>
        <w:ind w:left="360"/>
        <w:jc w:val="both"/>
      </w:pPr>
    </w:p>
    <w:p w14:paraId="165F2DFE" w14:textId="77777777" w:rsidR="006B070C" w:rsidRPr="00485598" w:rsidRDefault="006B070C" w:rsidP="009F6100">
      <w:pPr>
        <w:ind w:left="360"/>
        <w:jc w:val="both"/>
      </w:pPr>
    </w:p>
    <w:p w14:paraId="39395776" w14:textId="7D7864CF" w:rsidR="00C369D9" w:rsidRDefault="00C369D9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21" w:name="_Toc203488764"/>
      <w:r w:rsidRPr="00E31C0E">
        <w:rPr>
          <w:sz w:val="24"/>
          <w:szCs w:val="24"/>
        </w:rPr>
        <w:t xml:space="preserve">Část </w:t>
      </w:r>
      <w:r>
        <w:rPr>
          <w:sz w:val="24"/>
          <w:szCs w:val="24"/>
        </w:rPr>
        <w:t>3</w:t>
      </w:r>
      <w:r w:rsidRPr="00E31C0E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7E7484">
        <w:rPr>
          <w:sz w:val="24"/>
          <w:szCs w:val="24"/>
        </w:rPr>
        <w:t xml:space="preserve"> </w:t>
      </w:r>
      <w:r w:rsidRPr="002C0CE5">
        <w:rPr>
          <w:sz w:val="24"/>
          <w:szCs w:val="24"/>
        </w:rPr>
        <w:t>Instalace, konfigurace HW a SW</w:t>
      </w:r>
      <w:bookmarkEnd w:id="21"/>
    </w:p>
    <w:p w14:paraId="79F3E055" w14:textId="77777777" w:rsidR="00C369D9" w:rsidRPr="00C369D9" w:rsidRDefault="00C369D9" w:rsidP="009F6100">
      <w:pPr>
        <w:jc w:val="both"/>
      </w:pPr>
    </w:p>
    <w:p w14:paraId="731EB78B" w14:textId="3D43E390" w:rsidR="00C369D9" w:rsidRPr="0000476B" w:rsidRDefault="00C369D9" w:rsidP="007F33C1">
      <w:pPr>
        <w:ind w:left="556"/>
        <w:jc w:val="both"/>
      </w:pPr>
      <w:r w:rsidRPr="0000476B">
        <w:t xml:space="preserve">Instalace jednotlivých komponent </w:t>
      </w:r>
      <w:r w:rsidR="0000476B" w:rsidRPr="0000476B">
        <w:t>požadovaného řešení</w:t>
      </w:r>
      <w:r w:rsidRPr="0000476B">
        <w:t xml:space="preserve"> do </w:t>
      </w:r>
      <w:r w:rsidR="0000476B">
        <w:t xml:space="preserve">příslušných </w:t>
      </w:r>
      <w:r w:rsidRPr="0000476B">
        <w:t>datových center (</w:t>
      </w:r>
      <w:r w:rsidR="001652B5">
        <w:t>DC1</w:t>
      </w:r>
      <w:r w:rsidRPr="0000476B">
        <w:t xml:space="preserve">, </w:t>
      </w:r>
      <w:r w:rsidR="001652B5">
        <w:t>DC2</w:t>
      </w:r>
      <w:r w:rsidRPr="0000476B">
        <w:t xml:space="preserve">, </w:t>
      </w:r>
      <w:proofErr w:type="spellStart"/>
      <w:r w:rsidR="001652B5">
        <w:t>Q</w:t>
      </w:r>
      <w:r w:rsidRPr="0000476B">
        <w:t>uorum</w:t>
      </w:r>
      <w:proofErr w:type="spellEnd"/>
      <w:r w:rsidRPr="0000476B">
        <w:t>) a konfigurace veškerých komponent systému</w:t>
      </w:r>
      <w:r w:rsidR="0000476B" w:rsidRPr="0000476B">
        <w:t>, včetně připojení k UPS.</w:t>
      </w:r>
      <w:r w:rsidR="0000476B">
        <w:t xml:space="preserve"> Instalace bude provedena v rozsahu akceptovaného Implementačního projektu, minimálně:</w:t>
      </w:r>
    </w:p>
    <w:p w14:paraId="1AA4C037" w14:textId="4C91B0C9" w:rsidR="005256AB" w:rsidRDefault="005256AB" w:rsidP="005256AB">
      <w:pPr>
        <w:pStyle w:val="Odstavecseseznamem"/>
        <w:numPr>
          <w:ilvl w:val="1"/>
          <w:numId w:val="3"/>
        </w:numPr>
      </w:pPr>
      <w:bookmarkStart w:id="22" w:name="_Hlk168485353"/>
      <w:r>
        <w:t>instalace serverů:</w:t>
      </w:r>
    </w:p>
    <w:p w14:paraId="62A34C41" w14:textId="3868CB80" w:rsidR="005256AB" w:rsidRPr="005256AB" w:rsidRDefault="005256AB" w:rsidP="005256AB">
      <w:pPr>
        <w:pStyle w:val="Odstavecseseznamem"/>
        <w:numPr>
          <w:ilvl w:val="2"/>
          <w:numId w:val="3"/>
        </w:numPr>
      </w:pPr>
      <w:r>
        <w:lastRenderedPageBreak/>
        <w:t>k</w:t>
      </w:r>
      <w:r w:rsidRPr="005256AB">
        <w:t xml:space="preserve">ompletní implementace serverů </w:t>
      </w:r>
      <w:r w:rsidR="00B1758D">
        <w:t>(HW)</w:t>
      </w:r>
      <w:r w:rsidRPr="005256AB">
        <w:t xml:space="preserve">a jeho instalace v prostorách </w:t>
      </w:r>
      <w:r>
        <w:t xml:space="preserve">DC1, DC2, </w:t>
      </w:r>
      <w:proofErr w:type="spellStart"/>
      <w:r>
        <w:t>Quorum</w:t>
      </w:r>
      <w:proofErr w:type="spellEnd"/>
      <w:r>
        <w:t xml:space="preserve">, </w:t>
      </w:r>
      <w:r w:rsidRPr="005256AB">
        <w:t xml:space="preserve">  </w:t>
      </w:r>
    </w:p>
    <w:p w14:paraId="1E4A043E" w14:textId="4CB7E7BD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napojení na UPS,</w:t>
      </w:r>
    </w:p>
    <w:p w14:paraId="20B6572E" w14:textId="6F288FAF" w:rsidR="0000476B" w:rsidRPr="00BC486C" w:rsidRDefault="007F33C1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</w:t>
      </w:r>
      <w:r w:rsidR="0000476B" w:rsidRPr="00BC486C">
        <w:t>nstalace a aktualizace firmware na poslední doporučené verze</w:t>
      </w:r>
      <w:r w:rsidR="002F2705">
        <w:t>,</w:t>
      </w:r>
      <w:r w:rsidR="0000476B" w:rsidRPr="00BC486C">
        <w:t> </w:t>
      </w:r>
    </w:p>
    <w:p w14:paraId="41C06DCB" w14:textId="1FB3C4E8" w:rsidR="0000476B" w:rsidRDefault="007F33C1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</w:t>
      </w:r>
      <w:r w:rsidR="0000476B" w:rsidRPr="00BC486C">
        <w:t xml:space="preserve">nstalace a </w:t>
      </w:r>
      <w:r w:rsidR="00A1145B">
        <w:t xml:space="preserve">konfigurace </w:t>
      </w:r>
      <w:r w:rsidR="0000476B" w:rsidRPr="00BC486C">
        <w:t xml:space="preserve">nastavení virtualizačního prostředí pro servery včetně napojení na </w:t>
      </w:r>
      <w:proofErr w:type="spellStart"/>
      <w:r w:rsidR="0000476B" w:rsidRPr="00BC486C">
        <w:t>vCentre</w:t>
      </w:r>
      <w:proofErr w:type="spellEnd"/>
      <w:r w:rsidR="002F2705">
        <w:t>,</w:t>
      </w:r>
    </w:p>
    <w:p w14:paraId="7561AB5E" w14:textId="77777777" w:rsidR="005256AB" w:rsidRDefault="005256AB" w:rsidP="005256AB">
      <w:pPr>
        <w:pStyle w:val="Odstavecseseznamem"/>
        <w:spacing w:line="278" w:lineRule="auto"/>
        <w:ind w:left="2160"/>
        <w:jc w:val="both"/>
      </w:pPr>
    </w:p>
    <w:p w14:paraId="54C49745" w14:textId="77777777" w:rsidR="005256AB" w:rsidRDefault="007F33C1" w:rsidP="005256AB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i</w:t>
      </w:r>
      <w:r w:rsidR="0000476B" w:rsidRPr="00BC486C">
        <w:t>nstalace</w:t>
      </w:r>
      <w:r w:rsidR="00A1145B">
        <w:t xml:space="preserve"> </w:t>
      </w:r>
      <w:r w:rsidR="0000476B" w:rsidRPr="00BC486C">
        <w:t xml:space="preserve">a </w:t>
      </w:r>
      <w:r w:rsidR="00A1145B">
        <w:t xml:space="preserve">konfigurace </w:t>
      </w:r>
      <w:r w:rsidR="0000476B" w:rsidRPr="00BC486C">
        <w:t>diskov</w:t>
      </w:r>
      <w:r w:rsidR="00A1145B">
        <w:t>ých</w:t>
      </w:r>
      <w:r w:rsidR="0000476B" w:rsidRPr="00BC486C">
        <w:t xml:space="preserve"> pol</w:t>
      </w:r>
      <w:r w:rsidR="00A1145B">
        <w:t>í</w:t>
      </w:r>
      <w:r w:rsidR="005256AB">
        <w:t>:</w:t>
      </w:r>
    </w:p>
    <w:p w14:paraId="4FF625E1" w14:textId="4F6612CB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k</w:t>
      </w:r>
      <w:r w:rsidRPr="005256AB">
        <w:t>ompletace HW a jeho instalace</w:t>
      </w:r>
      <w:r>
        <w:t>,</w:t>
      </w:r>
    </w:p>
    <w:p w14:paraId="64123ACF" w14:textId="4B43EB73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napojení na UPS</w:t>
      </w:r>
    </w:p>
    <w:p w14:paraId="6F065578" w14:textId="782F9A69" w:rsidR="005256AB" w:rsidRDefault="004024D4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</w:t>
      </w:r>
      <w:r w:rsidR="005256AB">
        <w:t xml:space="preserve">nstalace a aktualizace firmware na poslední doporučené verze  </w:t>
      </w:r>
    </w:p>
    <w:p w14:paraId="0E40D885" w14:textId="19EBE850" w:rsidR="0000476B" w:rsidRDefault="0000476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 w:rsidRPr="00BC486C">
        <w:t>nastavení komunikace s</w:t>
      </w:r>
      <w:r w:rsidR="005256AB">
        <w:t>e</w:t>
      </w:r>
      <w:r w:rsidRPr="00BC486C">
        <w:t xml:space="preserve"> servery přes LAN infrastrukturu</w:t>
      </w:r>
      <w:r w:rsidR="002F2705">
        <w:t>,</w:t>
      </w:r>
      <w:r w:rsidRPr="00BC486C">
        <w:t>  </w:t>
      </w:r>
    </w:p>
    <w:p w14:paraId="6B25C7E2" w14:textId="77777777" w:rsidR="005256AB" w:rsidRDefault="005256AB" w:rsidP="004024D4">
      <w:pPr>
        <w:pStyle w:val="Odstavecseseznamem"/>
        <w:spacing w:line="278" w:lineRule="auto"/>
        <w:ind w:left="1440"/>
        <w:jc w:val="both"/>
      </w:pPr>
    </w:p>
    <w:p w14:paraId="100C1C1D" w14:textId="64097141" w:rsidR="005256AB" w:rsidRDefault="004024D4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i</w:t>
      </w:r>
      <w:r w:rsidR="005256AB">
        <w:t xml:space="preserve">nstalace konfigurace </w:t>
      </w:r>
      <w:proofErr w:type="spellStart"/>
      <w:r w:rsidR="005256AB">
        <w:t>clust</w:t>
      </w:r>
      <w:r>
        <w:t>e</w:t>
      </w:r>
      <w:r w:rsidR="005256AB">
        <w:t>rového</w:t>
      </w:r>
      <w:proofErr w:type="spellEnd"/>
      <w:r w:rsidR="005256AB">
        <w:t xml:space="preserve"> řešení pro ORACLE</w:t>
      </w:r>
      <w:r>
        <w:t>,</w:t>
      </w:r>
    </w:p>
    <w:p w14:paraId="2856F2D0" w14:textId="77777777" w:rsidR="004024D4" w:rsidRDefault="004024D4" w:rsidP="004024D4">
      <w:pPr>
        <w:pStyle w:val="Odstavecseseznamem"/>
        <w:spacing w:line="278" w:lineRule="auto"/>
        <w:ind w:left="1440"/>
        <w:jc w:val="both"/>
      </w:pPr>
    </w:p>
    <w:p w14:paraId="5821B6FE" w14:textId="63DC288A" w:rsidR="0000476B" w:rsidRDefault="007F33C1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in</w:t>
      </w:r>
      <w:r w:rsidR="0000476B" w:rsidRPr="00BC486C">
        <w:t>stalace</w:t>
      </w:r>
      <w:r w:rsidR="00A1145B">
        <w:t xml:space="preserve"> a konfigurace</w:t>
      </w:r>
      <w:r w:rsidR="0000476B" w:rsidRPr="00BC486C">
        <w:t xml:space="preserve"> replikačního a zálohovacího SW</w:t>
      </w:r>
      <w:r w:rsidR="002F2705">
        <w:t>,</w:t>
      </w:r>
      <w:r w:rsidR="0000476B" w:rsidRPr="00BC486C">
        <w:t>   </w:t>
      </w:r>
    </w:p>
    <w:p w14:paraId="3E4A7B79" w14:textId="5AD1F2EE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>instalace aktuální verze, konfigurace</w:t>
      </w:r>
    </w:p>
    <w:p w14:paraId="4A6FB3F0" w14:textId="250F985D" w:rsidR="005256AB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 xml:space="preserve">provedení testů zálohy a obnovy vybraného serveru  </w:t>
      </w:r>
    </w:p>
    <w:p w14:paraId="438283BB" w14:textId="6EB01F0C" w:rsidR="005256AB" w:rsidRPr="00BC486C" w:rsidRDefault="005256AB" w:rsidP="005256AB">
      <w:pPr>
        <w:pStyle w:val="Odstavecseseznamem"/>
        <w:numPr>
          <w:ilvl w:val="2"/>
          <w:numId w:val="3"/>
        </w:numPr>
        <w:spacing w:line="278" w:lineRule="auto"/>
        <w:jc w:val="both"/>
      </w:pPr>
      <w:r>
        <w:t xml:space="preserve">ověření parametrů RTO a RPO  </w:t>
      </w:r>
    </w:p>
    <w:p w14:paraId="207621AA" w14:textId="03F0A343" w:rsidR="0000476B" w:rsidRDefault="0000476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 w:rsidRPr="00BC486C">
        <w:t xml:space="preserve">rekonfigurace a ověření funkčnosti </w:t>
      </w:r>
      <w:r>
        <w:t>retenčních záloh provedených v</w:t>
      </w:r>
      <w:r w:rsidR="00A1145B">
        <w:t xml:space="preserve"> SW řešení </w:t>
      </w:r>
      <w:proofErr w:type="spellStart"/>
      <w:r>
        <w:t>Arcserve</w:t>
      </w:r>
      <w:proofErr w:type="spellEnd"/>
      <w:r w:rsidR="002F2705">
        <w:t>,</w:t>
      </w:r>
    </w:p>
    <w:p w14:paraId="31C09246" w14:textId="70768BF7" w:rsidR="00A1145B" w:rsidRDefault="00A1145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ověření funkčnosti všech dílčích technologických celků a uvedení do testovacího provozu</w:t>
      </w:r>
      <w:r w:rsidR="002F2705">
        <w:t>,</w:t>
      </w:r>
    </w:p>
    <w:p w14:paraId="2796CA3A" w14:textId="546BC2A8" w:rsidR="006B070C" w:rsidRDefault="00E83B0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 w:rsidRPr="00A97122">
        <w:t xml:space="preserve">migrace </w:t>
      </w:r>
      <w:r w:rsidRPr="00F9660A">
        <w:t>provozovaných VM</w:t>
      </w:r>
      <w:r>
        <w:t xml:space="preserve"> </w:t>
      </w:r>
      <w:r w:rsidR="004024D4">
        <w:t xml:space="preserve">a databází </w:t>
      </w:r>
      <w:r w:rsidRPr="00A97122">
        <w:t>do nové infrastruktury</w:t>
      </w:r>
    </w:p>
    <w:p w14:paraId="5F9F7660" w14:textId="2E1A5ABD" w:rsidR="00882B3D" w:rsidRDefault="0000476B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nahrazení (demontáž) stávajících zastaralých serverů</w:t>
      </w:r>
      <w:r w:rsidR="002F2705">
        <w:t>.</w:t>
      </w:r>
    </w:p>
    <w:p w14:paraId="2108A04A" w14:textId="77777777" w:rsidR="004024D4" w:rsidRDefault="004024D4" w:rsidP="004024D4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 xml:space="preserve">instalace, konfigurace </w:t>
      </w:r>
      <w:proofErr w:type="spellStart"/>
      <w:r>
        <w:t>Quorum</w:t>
      </w:r>
      <w:proofErr w:type="spellEnd"/>
      <w:r>
        <w:t xml:space="preserve"> serveru</w:t>
      </w:r>
    </w:p>
    <w:p w14:paraId="6F17B0B5" w14:textId="519DD90E" w:rsidR="00121366" w:rsidRDefault="00E52112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 xml:space="preserve">montáž nově </w:t>
      </w:r>
      <w:r w:rsidR="006B070C">
        <w:t>dodávané</w:t>
      </w:r>
      <w:r>
        <w:t xml:space="preserve"> UPS, d</w:t>
      </w:r>
      <w:r w:rsidR="00121366">
        <w:t xml:space="preserve">emontáž a ekologická likvidace </w:t>
      </w:r>
      <w:r>
        <w:t xml:space="preserve">stávající </w:t>
      </w:r>
      <w:r w:rsidR="00121366">
        <w:t>UPS</w:t>
      </w:r>
    </w:p>
    <w:p w14:paraId="4BF8CEB9" w14:textId="7C717A81" w:rsidR="00121366" w:rsidRPr="00E8601B" w:rsidRDefault="00E52112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 w:rsidRPr="00E8601B">
        <w:t>n</w:t>
      </w:r>
      <w:r w:rsidR="00121366" w:rsidRPr="00E8601B">
        <w:t xml:space="preserve">astavení korektních </w:t>
      </w:r>
      <w:proofErr w:type="spellStart"/>
      <w:r w:rsidR="00121366" w:rsidRPr="00E8601B">
        <w:t>shutdown</w:t>
      </w:r>
      <w:proofErr w:type="spellEnd"/>
      <w:r w:rsidR="00121366" w:rsidRPr="00E8601B">
        <w:t xml:space="preserve"> virtuálních a všech dodaných fyzických serverů na stávající UPS (</w:t>
      </w:r>
      <w:proofErr w:type="spellStart"/>
      <w:r w:rsidR="00121366" w:rsidRPr="00E8601B">
        <w:t>Eaton</w:t>
      </w:r>
      <w:proofErr w:type="spellEnd"/>
      <w:r w:rsidR="00121366" w:rsidRPr="00E8601B">
        <w:t xml:space="preserve"> 93PM 80kW)</w:t>
      </w:r>
      <w:r w:rsidR="00471C8B" w:rsidRPr="00E8601B">
        <w:t xml:space="preserve"> a</w:t>
      </w:r>
      <w:r w:rsidR="00121366" w:rsidRPr="00E8601B">
        <w:t xml:space="preserve"> dodávané UPS.</w:t>
      </w:r>
    </w:p>
    <w:p w14:paraId="6E37F2D7" w14:textId="77777777" w:rsidR="00FA5209" w:rsidRDefault="00FA5209" w:rsidP="00121366">
      <w:pPr>
        <w:pStyle w:val="Odstavecseseznamem"/>
        <w:spacing w:line="278" w:lineRule="auto"/>
        <w:ind w:left="1440"/>
        <w:jc w:val="both"/>
      </w:pPr>
    </w:p>
    <w:p w14:paraId="28C68989" w14:textId="77777777" w:rsidR="002171A7" w:rsidRDefault="002171A7" w:rsidP="002171A7">
      <w:pPr>
        <w:pStyle w:val="Odstavecseseznamem"/>
        <w:spacing w:line="278" w:lineRule="auto"/>
        <w:jc w:val="both"/>
      </w:pPr>
    </w:p>
    <w:p w14:paraId="0DFEE5DF" w14:textId="42FB20DF" w:rsidR="006A1F6A" w:rsidRDefault="002171A7" w:rsidP="004024D4">
      <w:pPr>
        <w:spacing w:line="278" w:lineRule="auto"/>
        <w:ind w:left="556"/>
        <w:jc w:val="both"/>
      </w:pPr>
      <w:r>
        <w:t xml:space="preserve">Zadavatel předpokládá, že tato fáze bude řešena v časovém období </w:t>
      </w:r>
      <w:r w:rsidR="006A1F6A">
        <w:t xml:space="preserve">do </w:t>
      </w:r>
      <w:r w:rsidR="00A1145B">
        <w:t>2</w:t>
      </w:r>
      <w:r>
        <w:t xml:space="preserve"> měsíců od </w:t>
      </w:r>
      <w:r w:rsidR="006A1F6A">
        <w:t>ukončení části 1 a části 2</w:t>
      </w:r>
      <w:r>
        <w:t>.</w:t>
      </w:r>
    </w:p>
    <w:p w14:paraId="7012818F" w14:textId="77777777" w:rsidR="004E7A71" w:rsidRPr="00BC486C" w:rsidRDefault="004E7A71" w:rsidP="004024D4">
      <w:pPr>
        <w:spacing w:line="278" w:lineRule="auto"/>
        <w:ind w:left="556"/>
        <w:jc w:val="both"/>
      </w:pPr>
    </w:p>
    <w:p w14:paraId="29BABAB6" w14:textId="1AFD0332" w:rsidR="00E95733" w:rsidRDefault="00E95733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23" w:name="_Toc203488765"/>
      <w:bookmarkEnd w:id="22"/>
      <w:r w:rsidRPr="00E31C0E">
        <w:rPr>
          <w:sz w:val="24"/>
          <w:szCs w:val="24"/>
        </w:rPr>
        <w:t xml:space="preserve">Část </w:t>
      </w:r>
      <w:r w:rsidR="00C369D9">
        <w:rPr>
          <w:sz w:val="24"/>
          <w:szCs w:val="24"/>
        </w:rPr>
        <w:t>4</w:t>
      </w:r>
      <w:r w:rsidR="008A252A" w:rsidRPr="00E31C0E">
        <w:rPr>
          <w:sz w:val="24"/>
          <w:szCs w:val="24"/>
        </w:rPr>
        <w:t xml:space="preserve"> </w:t>
      </w:r>
      <w:r w:rsidR="00136A26">
        <w:rPr>
          <w:sz w:val="24"/>
          <w:szCs w:val="24"/>
        </w:rPr>
        <w:t>–</w:t>
      </w:r>
      <w:r w:rsidRPr="00E31C0E">
        <w:rPr>
          <w:sz w:val="24"/>
          <w:szCs w:val="24"/>
        </w:rPr>
        <w:t xml:space="preserve"> </w:t>
      </w:r>
      <w:r w:rsidR="00136A26">
        <w:rPr>
          <w:sz w:val="24"/>
          <w:szCs w:val="24"/>
        </w:rPr>
        <w:t>Testovací provoz</w:t>
      </w:r>
      <w:r w:rsidR="009F6100">
        <w:rPr>
          <w:sz w:val="24"/>
          <w:szCs w:val="24"/>
        </w:rPr>
        <w:t>, a</w:t>
      </w:r>
      <w:r w:rsidRPr="00E31C0E">
        <w:rPr>
          <w:sz w:val="24"/>
          <w:szCs w:val="24"/>
        </w:rPr>
        <w:t>kceptační testy</w:t>
      </w:r>
      <w:bookmarkEnd w:id="23"/>
    </w:p>
    <w:p w14:paraId="1EE061B8" w14:textId="77777777" w:rsidR="00E31C0E" w:rsidRPr="00E31C0E" w:rsidRDefault="00E31C0E" w:rsidP="009F6100">
      <w:pPr>
        <w:jc w:val="both"/>
      </w:pPr>
    </w:p>
    <w:p w14:paraId="47226FDB" w14:textId="2D84DE34" w:rsidR="0000476B" w:rsidRPr="002F56FC" w:rsidRDefault="00C44CA1" w:rsidP="007F33C1">
      <w:pPr>
        <w:spacing w:before="120" w:after="120" w:line="240" w:lineRule="auto"/>
        <w:ind w:left="360"/>
        <w:jc w:val="both"/>
      </w:pPr>
      <w:bookmarkStart w:id="24" w:name="_Hlk168904494"/>
      <w:r>
        <w:t>Po ukončení části 3 p</w:t>
      </w:r>
      <w:r w:rsidR="0000476B" w:rsidRPr="002F56FC">
        <w:t xml:space="preserve">rovedení ověřovacího a testovacího provozu dodaného řešení </w:t>
      </w:r>
      <w:r w:rsidR="0000476B" w:rsidRPr="002C2C72">
        <w:rPr>
          <w:b/>
          <w:bCs/>
        </w:rPr>
        <w:t>po dobu 30 dní</w:t>
      </w:r>
      <w:r w:rsidR="0000476B" w:rsidRPr="002F56FC">
        <w:t xml:space="preserve"> s plnou technickou podporou zhotovitele</w:t>
      </w:r>
      <w:r w:rsidR="002F56FC">
        <w:t xml:space="preserve"> v tomto minimálním rozsahu:</w:t>
      </w:r>
    </w:p>
    <w:p w14:paraId="348FF633" w14:textId="008F1C9C" w:rsidR="002F56FC" w:rsidRDefault="002F56FC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ověření základní funkcionality jednotlivých technologických celků</w:t>
      </w:r>
      <w:r w:rsidR="00342A34">
        <w:t>,</w:t>
      </w:r>
    </w:p>
    <w:p w14:paraId="2E4CACC6" w14:textId="0D49434C" w:rsidR="0000476B" w:rsidRPr="002F56FC" w:rsidRDefault="002F56FC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lastRenderedPageBreak/>
        <w:t>p</w:t>
      </w:r>
      <w:r w:rsidR="0000476B" w:rsidRPr="002F56FC">
        <w:t>rovedení testů zálohy a obnovy vybraného serveru</w:t>
      </w:r>
      <w:r w:rsidR="00342A34">
        <w:t>,</w:t>
      </w:r>
      <w:r w:rsidR="0000476B" w:rsidRPr="002F56FC">
        <w:t xml:space="preserve">  </w:t>
      </w:r>
    </w:p>
    <w:p w14:paraId="4E8CFF4C" w14:textId="4EA77E0C" w:rsidR="0000476B" w:rsidRPr="002F56FC" w:rsidRDefault="002F56FC" w:rsidP="00834433">
      <w:pPr>
        <w:pStyle w:val="Odstavecseseznamem"/>
        <w:numPr>
          <w:ilvl w:val="1"/>
          <w:numId w:val="3"/>
        </w:numPr>
        <w:spacing w:line="278" w:lineRule="auto"/>
        <w:jc w:val="both"/>
      </w:pPr>
      <w:r>
        <w:t>o</w:t>
      </w:r>
      <w:r w:rsidR="0000476B" w:rsidRPr="002F56FC">
        <w:t>věření parametrů RTO a RPO</w:t>
      </w:r>
      <w:r w:rsidR="00342A34">
        <w:t>,</w:t>
      </w:r>
      <w:r w:rsidR="0000476B" w:rsidRPr="002F56FC">
        <w:t xml:space="preserve">  </w:t>
      </w:r>
    </w:p>
    <w:p w14:paraId="188549D6" w14:textId="0A9B639F" w:rsidR="0000476B" w:rsidRPr="002F56FC" w:rsidRDefault="002F56FC" w:rsidP="00834433">
      <w:pPr>
        <w:pStyle w:val="Odstavecseseznamem"/>
        <w:numPr>
          <w:ilvl w:val="1"/>
          <w:numId w:val="3"/>
        </w:numPr>
      </w:pPr>
      <w:r>
        <w:t>p</w:t>
      </w:r>
      <w:r w:rsidR="00271F1D" w:rsidRPr="002F56FC">
        <w:t>rov</w:t>
      </w:r>
      <w:r>
        <w:t>edení</w:t>
      </w:r>
      <w:r w:rsidR="00271F1D" w:rsidRPr="002F56FC">
        <w:t xml:space="preserve"> test</w:t>
      </w:r>
      <w:r>
        <w:t>ů</w:t>
      </w:r>
      <w:r w:rsidR="00271F1D" w:rsidRPr="002F56FC">
        <w:t xml:space="preserve"> vysoké dostupnosti prokazující redundanci komponent</w:t>
      </w:r>
      <w:r w:rsidR="00342A34">
        <w:t>,</w:t>
      </w:r>
    </w:p>
    <w:p w14:paraId="7B9998ED" w14:textId="2D77DA57" w:rsidR="00E95733" w:rsidRPr="002171A7" w:rsidRDefault="002F56FC" w:rsidP="00834433">
      <w:pPr>
        <w:numPr>
          <w:ilvl w:val="1"/>
          <w:numId w:val="3"/>
        </w:numPr>
        <w:spacing w:before="120" w:after="120" w:line="240" w:lineRule="auto"/>
        <w:jc w:val="both"/>
      </w:pPr>
      <w:r>
        <w:t>zahájení testovacího provozu a p</w:t>
      </w:r>
      <w:r w:rsidR="00E95733" w:rsidRPr="002171A7">
        <w:t>rovedení akceptačních testů</w:t>
      </w:r>
      <w:r>
        <w:t>:</w:t>
      </w:r>
      <w:r w:rsidR="00E95733" w:rsidRPr="002171A7">
        <w:t xml:space="preserve"> </w:t>
      </w:r>
    </w:p>
    <w:p w14:paraId="08CFFFC2" w14:textId="0649910C" w:rsidR="00E95733" w:rsidRPr="002171A7" w:rsidRDefault="002F56FC" w:rsidP="00834433">
      <w:pPr>
        <w:numPr>
          <w:ilvl w:val="2"/>
          <w:numId w:val="3"/>
        </w:numPr>
        <w:spacing w:before="120" w:after="120" w:line="240" w:lineRule="auto"/>
        <w:jc w:val="both"/>
      </w:pPr>
      <w:r>
        <w:t>r</w:t>
      </w:r>
      <w:r w:rsidR="00133037" w:rsidRPr="002171A7">
        <w:t>ealizace f</w:t>
      </w:r>
      <w:r w:rsidR="00E95733" w:rsidRPr="002171A7">
        <w:t>unkční</w:t>
      </w:r>
      <w:r w:rsidR="00133037" w:rsidRPr="002171A7">
        <w:t>ch</w:t>
      </w:r>
      <w:r w:rsidR="00E95733" w:rsidRPr="002171A7">
        <w:t xml:space="preserve"> </w:t>
      </w:r>
      <w:r w:rsidR="008B6A42" w:rsidRPr="002171A7">
        <w:t>testů,</w:t>
      </w:r>
      <w:r w:rsidR="00E95733" w:rsidRPr="002171A7">
        <w:t xml:space="preserve"> </w:t>
      </w:r>
      <w:r>
        <w:t xml:space="preserve">dle odsouhlasených testovacích scénářů, </w:t>
      </w:r>
      <w:r w:rsidR="00133037" w:rsidRPr="002171A7">
        <w:t xml:space="preserve">které </w:t>
      </w:r>
      <w:r w:rsidR="00E95733" w:rsidRPr="002171A7">
        <w:t>ověří, že implementované řešení poskytuje bezchybně všechny požadované funkcionality uvedené v Technické specifikaci</w:t>
      </w:r>
      <w:r w:rsidR="00342A34">
        <w:t>.</w:t>
      </w:r>
    </w:p>
    <w:p w14:paraId="7FE6BA19" w14:textId="4417DA27" w:rsidR="00133037" w:rsidRPr="002171A7" w:rsidRDefault="00E95733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2171A7">
        <w:t>Testovací provoz bude probíhat po ukončení instalace a zprovoznění zařízení dle detailního harmonogramu zpracovaného zhotovitelem. Akceptační testy jsou ukončeny v rámci předávacího protokolu s předáním seznamu nalezených vad. Po odstranění vad, budou akceptační testy opakovány.</w:t>
      </w:r>
      <w:r w:rsidR="00133037" w:rsidRPr="002171A7">
        <w:t xml:space="preserve"> P</w:t>
      </w:r>
      <w:r w:rsidR="002171A7">
        <w:t>r</w:t>
      </w:r>
      <w:r w:rsidR="00133037" w:rsidRPr="002171A7">
        <w:t xml:space="preserve">o realizaci akceptačních testů v období testovacího provozu bude poskytnuta </w:t>
      </w:r>
      <w:r w:rsidR="002F56FC">
        <w:t xml:space="preserve">Zadavatelem </w:t>
      </w:r>
      <w:r w:rsidR="00133037" w:rsidRPr="002171A7">
        <w:t>součinnost.</w:t>
      </w:r>
      <w:bookmarkEnd w:id="24"/>
    </w:p>
    <w:p w14:paraId="2090D81C" w14:textId="77777777" w:rsidR="00CB1592" w:rsidRDefault="00CB1592" w:rsidP="009F6100">
      <w:pPr>
        <w:spacing w:before="120" w:after="120" w:line="240" w:lineRule="auto"/>
        <w:ind w:left="700"/>
        <w:jc w:val="both"/>
        <w:rPr>
          <w:highlight w:val="cyan"/>
        </w:rPr>
      </w:pPr>
    </w:p>
    <w:p w14:paraId="048BF9E1" w14:textId="77777777" w:rsidR="006A1F6A" w:rsidRDefault="006A1F6A" w:rsidP="009F6100">
      <w:pPr>
        <w:spacing w:before="120" w:after="120" w:line="240" w:lineRule="auto"/>
        <w:ind w:left="700"/>
        <w:jc w:val="both"/>
        <w:rPr>
          <w:highlight w:val="cyan"/>
        </w:rPr>
      </w:pPr>
    </w:p>
    <w:p w14:paraId="184C0DF5" w14:textId="575F1171" w:rsidR="008A252A" w:rsidRDefault="008A252A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25" w:name="_Toc203488766"/>
      <w:r w:rsidRPr="00E31C0E">
        <w:rPr>
          <w:sz w:val="24"/>
          <w:szCs w:val="24"/>
        </w:rPr>
        <w:t xml:space="preserve">Část </w:t>
      </w:r>
      <w:r w:rsidR="00C369D9">
        <w:rPr>
          <w:sz w:val="24"/>
          <w:szCs w:val="24"/>
        </w:rPr>
        <w:t>5</w:t>
      </w:r>
      <w:r w:rsidRPr="00E31C0E">
        <w:rPr>
          <w:sz w:val="24"/>
          <w:szCs w:val="24"/>
        </w:rPr>
        <w:t xml:space="preserve"> </w:t>
      </w:r>
      <w:r w:rsidR="00271F1D">
        <w:rPr>
          <w:sz w:val="24"/>
          <w:szCs w:val="24"/>
        </w:rPr>
        <w:t>–</w:t>
      </w:r>
      <w:r w:rsidRPr="00E31C0E">
        <w:rPr>
          <w:sz w:val="24"/>
          <w:szCs w:val="24"/>
        </w:rPr>
        <w:t xml:space="preserve"> </w:t>
      </w:r>
      <w:r>
        <w:rPr>
          <w:sz w:val="24"/>
          <w:szCs w:val="24"/>
        </w:rPr>
        <w:t>Dokumentace</w:t>
      </w:r>
      <w:r w:rsidR="00271F1D">
        <w:rPr>
          <w:sz w:val="24"/>
          <w:szCs w:val="24"/>
        </w:rPr>
        <w:t>, školení</w:t>
      </w:r>
      <w:bookmarkEnd w:id="25"/>
    </w:p>
    <w:p w14:paraId="5F742310" w14:textId="77777777" w:rsidR="008A252A" w:rsidRDefault="008A252A" w:rsidP="009F6100">
      <w:pPr>
        <w:spacing w:before="120" w:after="120" w:line="240" w:lineRule="auto"/>
        <w:jc w:val="both"/>
      </w:pPr>
    </w:p>
    <w:p w14:paraId="09BCA4BB" w14:textId="43C65B60" w:rsidR="008A252A" w:rsidRPr="008A252A" w:rsidRDefault="008A252A" w:rsidP="007F33C1">
      <w:pPr>
        <w:spacing w:before="120" w:after="120" w:line="240" w:lineRule="auto"/>
        <w:ind w:left="556"/>
        <w:jc w:val="both"/>
      </w:pPr>
      <w:r w:rsidRPr="008A252A">
        <w:t xml:space="preserve">Vypracování a předání kompletní dokumentace k centrálnímu </w:t>
      </w:r>
      <w:r>
        <w:t>zálohování</w:t>
      </w:r>
      <w:r w:rsidRPr="008A252A">
        <w:t xml:space="preserve"> (dokumentace skutečného provedení), návodů a postupů.</w:t>
      </w:r>
    </w:p>
    <w:p w14:paraId="19FFA393" w14:textId="25698F1E" w:rsidR="008A252A" w:rsidRPr="00B56D6A" w:rsidRDefault="008A252A" w:rsidP="007F33C1">
      <w:pPr>
        <w:ind w:firstLine="556"/>
        <w:jc w:val="both"/>
        <w:rPr>
          <w:u w:val="single"/>
        </w:rPr>
      </w:pPr>
      <w:r w:rsidRPr="00B56D6A">
        <w:rPr>
          <w:u w:val="single"/>
        </w:rPr>
        <w:t xml:space="preserve">Vytvoření a </w:t>
      </w:r>
      <w:bookmarkStart w:id="26" w:name="_Hlk168904582"/>
      <w:r w:rsidRPr="00B56D6A">
        <w:rPr>
          <w:u w:val="single"/>
        </w:rPr>
        <w:t>dodání provozní dokumentace</w:t>
      </w:r>
      <w:r w:rsidR="00B56D6A">
        <w:rPr>
          <w:u w:val="single"/>
        </w:rPr>
        <w:t xml:space="preserve"> minimálně v tomto rozsahu</w:t>
      </w:r>
      <w:r w:rsidRPr="00B56D6A">
        <w:rPr>
          <w:u w:val="single"/>
        </w:rPr>
        <w:t>:</w:t>
      </w:r>
    </w:p>
    <w:p w14:paraId="7F3302A9" w14:textId="1A244802" w:rsidR="008A252A" w:rsidRDefault="008A252A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2171A7">
        <w:t xml:space="preserve">Vypracování </w:t>
      </w:r>
      <w:bookmarkStart w:id="27" w:name="_Hlk168906991"/>
      <w:proofErr w:type="spellStart"/>
      <w:r w:rsidRPr="007F33C1">
        <w:rPr>
          <w:b/>
          <w:bCs/>
        </w:rPr>
        <w:t>Disaster</w:t>
      </w:r>
      <w:proofErr w:type="spellEnd"/>
      <w:r w:rsidRPr="007F33C1">
        <w:rPr>
          <w:b/>
          <w:bCs/>
        </w:rPr>
        <w:t xml:space="preserve"> </w:t>
      </w:r>
      <w:proofErr w:type="spellStart"/>
      <w:r w:rsidRPr="007F33C1">
        <w:rPr>
          <w:b/>
          <w:bCs/>
        </w:rPr>
        <w:t>Recovery</w:t>
      </w:r>
      <w:proofErr w:type="spellEnd"/>
      <w:r w:rsidRPr="007F33C1">
        <w:rPr>
          <w:b/>
          <w:bCs/>
        </w:rPr>
        <w:t xml:space="preserve"> plánů, plánů zálohování a obnovy a testovacích scénářů</w:t>
      </w:r>
      <w:r w:rsidRPr="002C0CE5">
        <w:t xml:space="preserve"> pro zálohu a obnovu jednotlivých </w:t>
      </w:r>
      <w:proofErr w:type="spellStart"/>
      <w:r w:rsidRPr="002C0CE5">
        <w:t>tenant</w:t>
      </w:r>
      <w:r w:rsidR="00B56D6A">
        <w:t>ů</w:t>
      </w:r>
      <w:proofErr w:type="spellEnd"/>
      <w:r w:rsidRPr="002C0CE5">
        <w:t xml:space="preserve"> na úrovni virtuálního stroje a datových sad</w:t>
      </w:r>
      <w:bookmarkEnd w:id="27"/>
      <w:r w:rsidRPr="002C0CE5">
        <w:t>.</w:t>
      </w:r>
    </w:p>
    <w:bookmarkEnd w:id="26"/>
    <w:p w14:paraId="6B699DF7" w14:textId="50234826" w:rsidR="00C42839" w:rsidRDefault="00C42839" w:rsidP="00834433">
      <w:pPr>
        <w:numPr>
          <w:ilvl w:val="1"/>
          <w:numId w:val="3"/>
        </w:numPr>
        <w:spacing w:before="120" w:after="120" w:line="240" w:lineRule="auto"/>
        <w:jc w:val="both"/>
      </w:pPr>
      <w:r>
        <w:t xml:space="preserve">Popis opatření k zajištění bezpečnosti informací v oblasti řízení informační bezpečnosti, </w:t>
      </w:r>
      <w:r w:rsidRPr="00C42839">
        <w:t>která se vztahují k</w:t>
      </w:r>
      <w:r>
        <w:t xml:space="preserve"> využívání dodaného řešení </w:t>
      </w:r>
      <w:r w:rsidRPr="00C42839">
        <w:t>v oblasti ukládání, zálohování a zpracování dat</w:t>
      </w:r>
      <w:r>
        <w:t>. O</w:t>
      </w:r>
      <w:r w:rsidRPr="00C42839">
        <w:t>patření musí odpovídat úrovni zabezpečení podle normy ČSN EN ISO/IEC 27001</w:t>
      </w:r>
    </w:p>
    <w:p w14:paraId="33EBA35D" w14:textId="311AC7A4" w:rsidR="003A1FBB" w:rsidRDefault="00271F1D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2171A7">
        <w:t>Dodání podpůrné školící dokumentace, jako vodítko pro vlastní školení v oblasti Zálohování a replikace a Oracle cluster</w:t>
      </w:r>
      <w:r w:rsidR="003A1FBB">
        <w:t>.</w:t>
      </w:r>
    </w:p>
    <w:p w14:paraId="097B4149" w14:textId="54D057BA" w:rsidR="00271F1D" w:rsidRDefault="003A1FBB" w:rsidP="00834433">
      <w:pPr>
        <w:numPr>
          <w:ilvl w:val="1"/>
          <w:numId w:val="3"/>
        </w:numPr>
        <w:spacing w:before="120" w:after="120" w:line="240" w:lineRule="auto"/>
        <w:jc w:val="both"/>
      </w:pPr>
      <w:r w:rsidRPr="003A1FBB">
        <w:t xml:space="preserve">Vyhotovení technické dokumentace </w:t>
      </w:r>
      <w:r w:rsidR="00B52559">
        <w:t xml:space="preserve">obsahující </w:t>
      </w:r>
      <w:r w:rsidRPr="003A1FBB">
        <w:t>nastavení a nastaven</w:t>
      </w:r>
      <w:r w:rsidR="00B52559">
        <w:t>é</w:t>
      </w:r>
      <w:r w:rsidRPr="003A1FBB">
        <w:t xml:space="preserve"> hodnot</w:t>
      </w:r>
      <w:r w:rsidR="00B52559">
        <w:t>y</w:t>
      </w:r>
      <w:r>
        <w:t>.</w:t>
      </w:r>
      <w:r w:rsidRPr="003A1FBB">
        <w:t xml:space="preserve">  </w:t>
      </w:r>
    </w:p>
    <w:p w14:paraId="0D1092C2" w14:textId="77777777" w:rsidR="007552AA" w:rsidRDefault="007552AA" w:rsidP="007552AA">
      <w:pPr>
        <w:pStyle w:val="Odstavecseseznamem"/>
        <w:jc w:val="both"/>
      </w:pPr>
    </w:p>
    <w:p w14:paraId="1D0A5C97" w14:textId="07A98FE0" w:rsidR="007552AA" w:rsidRDefault="00C7774A" w:rsidP="007552AA">
      <w:pPr>
        <w:pStyle w:val="Odstavecseseznamem"/>
        <w:jc w:val="both"/>
      </w:pPr>
      <w:r>
        <w:t>Provozní d</w:t>
      </w:r>
      <w:r w:rsidR="007552AA">
        <w:t>okumentace</w:t>
      </w:r>
      <w:r w:rsidR="007552AA" w:rsidRPr="00894917">
        <w:t xml:space="preserve"> podléhá vlastní akceptační proceduře. Po předání </w:t>
      </w:r>
      <w:r w:rsidR="007552AA">
        <w:t>dokumentace</w:t>
      </w:r>
      <w:r w:rsidR="007552AA" w:rsidRPr="00894917">
        <w:t xml:space="preserve"> může </w:t>
      </w:r>
      <w:r w:rsidR="007552AA">
        <w:t>zadavatel</w:t>
      </w:r>
      <w:r w:rsidR="007552AA" w:rsidRPr="00894917">
        <w:t xml:space="preserve"> do 5 pracovních dnů předat v písemné podobě zhotoviteli své výhrady</w:t>
      </w:r>
      <w:r w:rsidR="00E52112">
        <w:t xml:space="preserve"> pro doplnění</w:t>
      </w:r>
      <w:r w:rsidR="007552AA" w:rsidRPr="00894917">
        <w:t xml:space="preserve">. Zhotovitel neprodleně, nejpozději však do 5 kalendářních dnů, nedohodnou-li se smluvní strany jinak, zapracuje </w:t>
      </w:r>
      <w:r w:rsidR="007552AA">
        <w:t>zadavatel</w:t>
      </w:r>
      <w:r w:rsidR="007552AA" w:rsidRPr="00894917">
        <w:t xml:space="preserve">em </w:t>
      </w:r>
      <w:r w:rsidR="00E52112">
        <w:t>požadované doplnění</w:t>
      </w:r>
      <w:r w:rsidR="007552AA" w:rsidRPr="00894917">
        <w:t xml:space="preserve">. Proces akceptace lze opakovat, dokud zhotovitel nezapracuje veškeré výhrady vznesené </w:t>
      </w:r>
      <w:r w:rsidR="007552AA">
        <w:t>zadavatel</w:t>
      </w:r>
      <w:r w:rsidR="007552AA" w:rsidRPr="00894917">
        <w:t>em.</w:t>
      </w:r>
    </w:p>
    <w:p w14:paraId="6C126123" w14:textId="77777777" w:rsidR="007552AA" w:rsidRPr="002171A7" w:rsidRDefault="007552AA" w:rsidP="007552AA">
      <w:pPr>
        <w:spacing w:before="120" w:after="120" w:line="240" w:lineRule="auto"/>
        <w:ind w:left="1440"/>
        <w:jc w:val="both"/>
      </w:pPr>
    </w:p>
    <w:p w14:paraId="54AA38B0" w14:textId="0799A1B8" w:rsidR="00C7774A" w:rsidRPr="00E95733" w:rsidRDefault="00271F1D" w:rsidP="004E7A71">
      <w:pPr>
        <w:spacing w:before="120" w:after="120" w:line="240" w:lineRule="auto"/>
        <w:ind w:left="708"/>
        <w:jc w:val="both"/>
        <w:rPr>
          <w:highlight w:val="cyan"/>
        </w:rPr>
      </w:pPr>
      <w:r w:rsidRPr="002171A7">
        <w:t xml:space="preserve">Provedení školení v požadovaném rozsahu – </w:t>
      </w:r>
      <w:r w:rsidR="00765D33">
        <w:t xml:space="preserve">praktické </w:t>
      </w:r>
      <w:r w:rsidRPr="002171A7">
        <w:t xml:space="preserve">zaškolení v rozsahu nutném pro zvládnutí každodenní správy systému v minimálním </w:t>
      </w:r>
      <w:r w:rsidRPr="00342A34">
        <w:rPr>
          <w:b/>
          <w:bCs/>
        </w:rPr>
        <w:t xml:space="preserve">rozsahu </w:t>
      </w:r>
      <w:r w:rsidR="00765D33">
        <w:rPr>
          <w:b/>
          <w:bCs/>
        </w:rPr>
        <w:t>24</w:t>
      </w:r>
      <w:r w:rsidRPr="00342A34">
        <w:rPr>
          <w:b/>
          <w:bCs/>
        </w:rPr>
        <w:t xml:space="preserve"> hodin pro administrátory</w:t>
      </w:r>
      <w:r w:rsidR="00B52559">
        <w:rPr>
          <w:b/>
          <w:bCs/>
        </w:rPr>
        <w:t>.</w:t>
      </w:r>
      <w:r w:rsidRPr="002171A7">
        <w:t xml:space="preserve"> </w:t>
      </w:r>
      <w:bookmarkStart w:id="28" w:name="_Hlk168905935"/>
      <w:r w:rsidR="00B52559">
        <w:t>Š</w:t>
      </w:r>
      <w:r w:rsidRPr="002171A7">
        <w:t>kolení bude probíhat v prostorách Zadavatele a v termínu stanoveném po dohodě</w:t>
      </w:r>
      <w:r w:rsidR="00342A34">
        <w:t xml:space="preserve">. </w:t>
      </w:r>
      <w:bookmarkEnd w:id="28"/>
    </w:p>
    <w:p w14:paraId="5D705612" w14:textId="3E523E6A" w:rsidR="00E95733" w:rsidRPr="008A252A" w:rsidRDefault="008A252A" w:rsidP="00834433">
      <w:pPr>
        <w:pStyle w:val="Nadpis1"/>
        <w:numPr>
          <w:ilvl w:val="1"/>
          <w:numId w:val="5"/>
        </w:numPr>
        <w:ind w:left="1276"/>
        <w:jc w:val="both"/>
        <w:rPr>
          <w:sz w:val="24"/>
          <w:szCs w:val="24"/>
        </w:rPr>
      </w:pPr>
      <w:bookmarkStart w:id="29" w:name="_Toc203488767"/>
      <w:r w:rsidRPr="008A252A">
        <w:rPr>
          <w:sz w:val="24"/>
          <w:szCs w:val="24"/>
        </w:rPr>
        <w:lastRenderedPageBreak/>
        <w:t xml:space="preserve">Část </w:t>
      </w:r>
      <w:r w:rsidR="00C369D9">
        <w:rPr>
          <w:sz w:val="24"/>
          <w:szCs w:val="24"/>
        </w:rPr>
        <w:t>6</w:t>
      </w:r>
      <w:r w:rsidR="00E95733" w:rsidRPr="008A252A">
        <w:rPr>
          <w:sz w:val="24"/>
          <w:szCs w:val="24"/>
        </w:rPr>
        <w:t xml:space="preserve"> - Poskytování Technické </w:t>
      </w:r>
      <w:r w:rsidR="0008634A">
        <w:rPr>
          <w:sz w:val="24"/>
          <w:szCs w:val="24"/>
        </w:rPr>
        <w:t xml:space="preserve">a servisní </w:t>
      </w:r>
      <w:r w:rsidR="00E95733" w:rsidRPr="008A252A">
        <w:rPr>
          <w:sz w:val="24"/>
          <w:szCs w:val="24"/>
        </w:rPr>
        <w:t>podpory</w:t>
      </w:r>
      <w:bookmarkEnd w:id="29"/>
    </w:p>
    <w:p w14:paraId="307689E9" w14:textId="77777777" w:rsidR="00CB1592" w:rsidRPr="00CB1592" w:rsidRDefault="00CB1592" w:rsidP="009F6100">
      <w:pPr>
        <w:jc w:val="both"/>
        <w:rPr>
          <w:highlight w:val="cyan"/>
        </w:rPr>
      </w:pPr>
    </w:p>
    <w:p w14:paraId="24927A7D" w14:textId="62A9155E" w:rsidR="00CD1C33" w:rsidRDefault="00E95733" w:rsidP="00F204A7">
      <w:pPr>
        <w:spacing w:after="120"/>
        <w:ind w:left="708"/>
        <w:jc w:val="both"/>
      </w:pPr>
      <w:r w:rsidRPr="00777567">
        <w:t xml:space="preserve">Zajišťování Technické podpory při řešení problémů centrálního </w:t>
      </w:r>
      <w:r w:rsidR="00777567" w:rsidRPr="00777567">
        <w:t>zálohování</w:t>
      </w:r>
      <w:r w:rsidRPr="00777567">
        <w:t xml:space="preserve"> od úspěšné akceptace předmětu dodávky veřejné zakázky.</w:t>
      </w:r>
    </w:p>
    <w:p w14:paraId="107B5456" w14:textId="6369149D" w:rsidR="00B452CF" w:rsidRPr="002F1423" w:rsidRDefault="00F204A7" w:rsidP="00F204A7">
      <w:pPr>
        <w:ind w:left="708"/>
        <w:jc w:val="both"/>
      </w:pPr>
      <w:r>
        <w:t>Dodaná technická infrastruktura</w:t>
      </w:r>
      <w:r w:rsidR="00B452CF">
        <w:t xml:space="preserve"> </w:t>
      </w:r>
      <w:r w:rsidR="00B452CF" w:rsidRPr="002F1423">
        <w:t xml:space="preserve">musí zahrnovat standardní záruční (servisní) podporu výrobce </w:t>
      </w:r>
      <w:r w:rsidR="00B452CF">
        <w:t xml:space="preserve">hardware, </w:t>
      </w:r>
      <w:r w:rsidR="00B452CF" w:rsidRPr="002F1423">
        <w:t xml:space="preserve">software a </w:t>
      </w:r>
      <w:r>
        <w:t>z</w:t>
      </w:r>
      <w:r w:rsidR="00B579FE">
        <w:t>hotovitele</w:t>
      </w:r>
      <w:r w:rsidR="00B452CF" w:rsidRPr="002F1423">
        <w:t xml:space="preserve"> po </w:t>
      </w:r>
      <w:r w:rsidR="00B452CF">
        <w:t>celou dobu účinnosti smluvního vztahu.</w:t>
      </w:r>
    </w:p>
    <w:p w14:paraId="665F2E80" w14:textId="6AD66311" w:rsidR="00B452CF" w:rsidRDefault="00B452CF" w:rsidP="00F204A7">
      <w:pPr>
        <w:ind w:left="708"/>
        <w:jc w:val="both"/>
      </w:pPr>
      <w:r w:rsidRPr="002F1423">
        <w:t xml:space="preserve">Požadovaná úroveň podpory na celé řešení je </w:t>
      </w:r>
      <w:r w:rsidR="00022BFF">
        <w:t xml:space="preserve">v režimu </w:t>
      </w:r>
      <w:r w:rsidR="00314909">
        <w:t>7x24</w:t>
      </w:r>
      <w:r w:rsidRPr="002F1423">
        <w:t xml:space="preserve"> po </w:t>
      </w:r>
      <w:r>
        <w:t>celou dobu účinnosti smluvního vztahu</w:t>
      </w:r>
      <w:r w:rsidRPr="002F1423">
        <w:t>.</w:t>
      </w:r>
      <w:r w:rsidR="00F204A7">
        <w:t xml:space="preserve"> </w:t>
      </w:r>
      <w:r w:rsidR="001906B2">
        <w:t xml:space="preserve">Konkrétní požadavky na SLA jsou uvedeny v </w:t>
      </w:r>
      <w:r w:rsidR="00F204A7">
        <w:t>tabulce č.1</w:t>
      </w:r>
      <w:r w:rsidR="004F2A79">
        <w:t>.</w:t>
      </w:r>
    </w:p>
    <w:p w14:paraId="4AF5A113" w14:textId="7483EC3A" w:rsidR="00560A8A" w:rsidRDefault="00560A8A" w:rsidP="00834433">
      <w:pPr>
        <w:numPr>
          <w:ilvl w:val="1"/>
          <w:numId w:val="3"/>
        </w:numPr>
        <w:jc w:val="both"/>
      </w:pPr>
      <w:r>
        <w:t>Součástí technické podpory je:</w:t>
      </w:r>
    </w:p>
    <w:p w14:paraId="4C2F84ED" w14:textId="4F023209" w:rsidR="00560A8A" w:rsidRDefault="00560A8A" w:rsidP="00834433">
      <w:pPr>
        <w:numPr>
          <w:ilvl w:val="2"/>
          <w:numId w:val="3"/>
        </w:numPr>
        <w:jc w:val="both"/>
      </w:pPr>
      <w:r w:rsidRPr="00560A8A">
        <w:t>Monitoring HW prostředků nabízeného řešení</w:t>
      </w:r>
      <w:r w:rsidR="00022BFF">
        <w:t xml:space="preserve"> </w:t>
      </w:r>
      <w:r w:rsidR="00022BFF" w:rsidRPr="00022BFF">
        <w:t>za účelem brzké identifikace problému</w:t>
      </w:r>
      <w:r w:rsidR="00844402">
        <w:t xml:space="preserve"> se zaslaní bezprostřední informace identifikovaného problému. </w:t>
      </w:r>
    </w:p>
    <w:p w14:paraId="2ED2F552" w14:textId="1F5C2094" w:rsidR="00022BFF" w:rsidRDefault="00022BFF" w:rsidP="00834433">
      <w:pPr>
        <w:numPr>
          <w:ilvl w:val="2"/>
          <w:numId w:val="3"/>
        </w:numPr>
        <w:jc w:val="both"/>
      </w:pPr>
      <w:r w:rsidRPr="00022BFF">
        <w:t xml:space="preserve">Pravidelné reportování </w:t>
      </w:r>
      <w:r>
        <w:t xml:space="preserve">v týdenní periodě s obsahem </w:t>
      </w:r>
      <w:r w:rsidRPr="00022BFF">
        <w:t>zjištěn</w:t>
      </w:r>
      <w:r>
        <w:t>ých</w:t>
      </w:r>
      <w:r w:rsidRPr="00022BFF">
        <w:t xml:space="preserve"> problém</w:t>
      </w:r>
      <w:r>
        <w:t>ů</w:t>
      </w:r>
      <w:r w:rsidRPr="00022BFF">
        <w:t xml:space="preserve">, </w:t>
      </w:r>
      <w:r>
        <w:t>s </w:t>
      </w:r>
      <w:r w:rsidRPr="00022BFF">
        <w:t>doporučení</w:t>
      </w:r>
      <w:r>
        <w:t>m opatření, a to</w:t>
      </w:r>
      <w:r w:rsidRPr="00022BFF">
        <w:t xml:space="preserve"> formou emailové zprávy</w:t>
      </w:r>
      <w:r>
        <w:t>.</w:t>
      </w:r>
    </w:p>
    <w:p w14:paraId="265160E4" w14:textId="206157AF" w:rsidR="00560A8A" w:rsidRDefault="00560A8A" w:rsidP="00834433">
      <w:pPr>
        <w:numPr>
          <w:ilvl w:val="2"/>
          <w:numId w:val="3"/>
        </w:numPr>
        <w:jc w:val="both"/>
      </w:pPr>
      <w:r>
        <w:t xml:space="preserve">Poskytnutí </w:t>
      </w:r>
      <w:r w:rsidR="000611E5">
        <w:t xml:space="preserve">služeb </w:t>
      </w:r>
      <w:proofErr w:type="spellStart"/>
      <w:r w:rsidR="008006BE" w:rsidRPr="00F204A7">
        <w:t>Help</w:t>
      </w:r>
      <w:proofErr w:type="spellEnd"/>
      <w:r w:rsidRPr="00F204A7">
        <w:t xml:space="preserve"> </w:t>
      </w:r>
      <w:proofErr w:type="spellStart"/>
      <w:r w:rsidRPr="00F204A7">
        <w:t>Desk</w:t>
      </w:r>
      <w:proofErr w:type="spellEnd"/>
      <w:r>
        <w:t xml:space="preserve"> </w:t>
      </w:r>
      <w:r w:rsidR="00022BFF">
        <w:t xml:space="preserve">s garancí řízení a </w:t>
      </w:r>
      <w:r w:rsidR="0008634A">
        <w:t xml:space="preserve">koordinaci servisních služeb. </w:t>
      </w:r>
    </w:p>
    <w:p w14:paraId="26048DD8" w14:textId="77777777" w:rsidR="00560A8A" w:rsidRPr="00560A8A" w:rsidRDefault="00560A8A" w:rsidP="00834433">
      <w:pPr>
        <w:numPr>
          <w:ilvl w:val="2"/>
          <w:numId w:val="3"/>
        </w:numPr>
        <w:jc w:val="both"/>
      </w:pPr>
      <w:r w:rsidRPr="00560A8A">
        <w:t>Profylaxe nabízeného řešení (2 x ročně ONSITE) obsahující služby:  </w:t>
      </w:r>
    </w:p>
    <w:p w14:paraId="17C24E52" w14:textId="272D8DFE" w:rsidR="00560A8A" w:rsidRPr="00560A8A" w:rsidRDefault="00560A8A" w:rsidP="00834433">
      <w:pPr>
        <w:numPr>
          <w:ilvl w:val="3"/>
          <w:numId w:val="3"/>
        </w:numPr>
        <w:jc w:val="both"/>
      </w:pPr>
      <w:r>
        <w:t>a</w:t>
      </w:r>
      <w:r w:rsidRPr="00560A8A">
        <w:t>nalýza prostředí  </w:t>
      </w:r>
    </w:p>
    <w:p w14:paraId="144351C5" w14:textId="022E2F74" w:rsidR="00560A8A" w:rsidRPr="00560A8A" w:rsidRDefault="00560A8A" w:rsidP="00834433">
      <w:pPr>
        <w:numPr>
          <w:ilvl w:val="3"/>
          <w:numId w:val="3"/>
        </w:numPr>
        <w:jc w:val="both"/>
      </w:pPr>
      <w:r w:rsidRPr="00560A8A">
        <w:t xml:space="preserve">aktualizace </w:t>
      </w:r>
      <w:r w:rsidR="00C44CA1">
        <w:t xml:space="preserve">firmware </w:t>
      </w:r>
      <w:r w:rsidRPr="00560A8A">
        <w:t>prostředí  </w:t>
      </w:r>
    </w:p>
    <w:p w14:paraId="59B3388D" w14:textId="77777777" w:rsidR="00560A8A" w:rsidRDefault="00560A8A" w:rsidP="00834433">
      <w:pPr>
        <w:numPr>
          <w:ilvl w:val="3"/>
          <w:numId w:val="3"/>
        </w:numPr>
        <w:jc w:val="both"/>
      </w:pPr>
      <w:r w:rsidRPr="00560A8A">
        <w:t>doporučení pro prevenci výskytu problémů v prostředí  </w:t>
      </w:r>
    </w:p>
    <w:p w14:paraId="200EBC98" w14:textId="2508B277" w:rsidR="00560A8A" w:rsidRDefault="00560A8A" w:rsidP="00560A8A">
      <w:pPr>
        <w:ind w:left="720"/>
        <w:jc w:val="both"/>
      </w:pPr>
      <w:r w:rsidRPr="00560A8A">
        <w:t xml:space="preserve">  </w:t>
      </w:r>
    </w:p>
    <w:p w14:paraId="2E8D4DDB" w14:textId="0DBEA70A" w:rsidR="0008634A" w:rsidDel="00700876" w:rsidRDefault="0008634A" w:rsidP="0008634A">
      <w:pPr>
        <w:jc w:val="both"/>
        <w:rPr>
          <w:del w:id="30" w:author="Koloděj Tomáš" w:date="2025-08-25T13:03:00Z"/>
        </w:rPr>
      </w:pPr>
    </w:p>
    <w:p w14:paraId="07C298FF" w14:textId="77777777" w:rsidR="0029144C" w:rsidRDefault="0029144C" w:rsidP="0008634A">
      <w:pPr>
        <w:jc w:val="both"/>
      </w:pPr>
    </w:p>
    <w:p w14:paraId="1CAF9B58" w14:textId="070D1C6E" w:rsidR="00940CD0" w:rsidRDefault="00940CD0" w:rsidP="0008634A">
      <w:pPr>
        <w:jc w:val="both"/>
        <w:sectPr w:rsidR="00940CD0" w:rsidSect="00ED40BF">
          <w:headerReference w:type="default" r:id="rId19"/>
          <w:pgSz w:w="11906" w:h="16838"/>
          <w:pgMar w:top="1872" w:right="1417" w:bottom="1985" w:left="1417" w:header="708" w:footer="708" w:gutter="0"/>
          <w:cols w:space="708"/>
          <w:docGrid w:linePitch="360"/>
        </w:sectPr>
      </w:pPr>
    </w:p>
    <w:p w14:paraId="005E1A68" w14:textId="77777777" w:rsidR="00B452CF" w:rsidRPr="002F1423" w:rsidRDefault="00B452CF" w:rsidP="009F6100">
      <w:pPr>
        <w:ind w:left="720"/>
        <w:jc w:val="both"/>
      </w:pPr>
    </w:p>
    <w:tbl>
      <w:tblPr>
        <w:tblW w:w="1362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7"/>
        <w:gridCol w:w="2694"/>
        <w:gridCol w:w="2267"/>
        <w:gridCol w:w="2209"/>
        <w:gridCol w:w="4476"/>
      </w:tblGrid>
      <w:tr w:rsidR="00B452CF" w:rsidRPr="00A949FA" w14:paraId="2ED8CE97" w14:textId="77777777" w:rsidTr="00D8589A">
        <w:trPr>
          <w:cantSplit/>
          <w:trHeight w:val="321"/>
          <w:tblHeader/>
          <w:jc w:val="center"/>
        </w:trPr>
        <w:tc>
          <w:tcPr>
            <w:tcW w:w="13623" w:type="dxa"/>
            <w:gridSpan w:val="5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6C87BFDF" w14:textId="0A817FD1" w:rsidR="00B452CF" w:rsidRPr="00D8589A" w:rsidRDefault="00D8589A" w:rsidP="00C663EB">
            <w:pPr>
              <w:spacing w:after="0"/>
              <w:jc w:val="center"/>
              <w:rPr>
                <w:rFonts w:cs="Arial"/>
                <w:b/>
                <w:color w:val="FFFFFF" w:themeColor="background1"/>
              </w:rPr>
            </w:pPr>
            <w:r w:rsidRPr="00D8589A">
              <w:rPr>
                <w:rFonts w:cs="Arial"/>
                <w:b/>
                <w:color w:val="FFFFFF" w:themeColor="background1"/>
              </w:rPr>
              <w:t xml:space="preserve">POŽADOVANÁ </w:t>
            </w:r>
            <w:r w:rsidR="00B452CF" w:rsidRPr="00D8589A">
              <w:rPr>
                <w:rFonts w:cs="Arial"/>
                <w:b/>
                <w:color w:val="FFFFFF" w:themeColor="background1"/>
              </w:rPr>
              <w:t>SERVISNÍ PODPORA provozu</w:t>
            </w:r>
            <w:r w:rsidR="004F2A79">
              <w:rPr>
                <w:rFonts w:cs="Arial"/>
                <w:b/>
                <w:color w:val="FFFFFF" w:themeColor="background1"/>
              </w:rPr>
              <w:t xml:space="preserve"> dodaných technologických celků</w:t>
            </w:r>
          </w:p>
        </w:tc>
      </w:tr>
      <w:tr w:rsidR="00B452CF" w:rsidRPr="00A949FA" w14:paraId="45D0FF72" w14:textId="77777777" w:rsidTr="00DE1734">
        <w:trPr>
          <w:cantSplit/>
          <w:tblHeader/>
          <w:jc w:val="center"/>
        </w:trPr>
        <w:tc>
          <w:tcPr>
            <w:tcW w:w="1977" w:type="dxa"/>
            <w:vMerge w:val="restart"/>
            <w:tcBorders>
              <w:top w:val="single" w:sz="4" w:space="0" w:color="auto"/>
            </w:tcBorders>
            <w:vAlign w:val="center"/>
          </w:tcPr>
          <w:p w14:paraId="4E7A4501" w14:textId="57D882F2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Kategorie vad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  <w:vAlign w:val="center"/>
          </w:tcPr>
          <w:p w14:paraId="43B62283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Příjem hlášení</w:t>
            </w:r>
          </w:p>
        </w:tc>
        <w:tc>
          <w:tcPr>
            <w:tcW w:w="8952" w:type="dxa"/>
            <w:gridSpan w:val="3"/>
            <w:tcBorders>
              <w:top w:val="single" w:sz="4" w:space="0" w:color="auto"/>
            </w:tcBorders>
            <w:vAlign w:val="center"/>
          </w:tcPr>
          <w:p w14:paraId="3D56CBB0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Servisní garance</w:t>
            </w:r>
          </w:p>
        </w:tc>
      </w:tr>
      <w:tr w:rsidR="00B452CF" w:rsidRPr="00A949FA" w14:paraId="6B953192" w14:textId="77777777" w:rsidTr="00DE1734">
        <w:trPr>
          <w:cantSplit/>
          <w:tblHeader/>
          <w:jc w:val="center"/>
        </w:trPr>
        <w:tc>
          <w:tcPr>
            <w:tcW w:w="1977" w:type="dxa"/>
            <w:vMerge/>
          </w:tcPr>
          <w:p w14:paraId="7DE49074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</w:rPr>
            </w:pPr>
          </w:p>
        </w:tc>
        <w:tc>
          <w:tcPr>
            <w:tcW w:w="2694" w:type="dxa"/>
            <w:vMerge/>
          </w:tcPr>
          <w:p w14:paraId="44869C64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</w:tcPr>
          <w:p w14:paraId="7B2A71AE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Zahájení řešení</w:t>
            </w:r>
          </w:p>
        </w:tc>
        <w:tc>
          <w:tcPr>
            <w:tcW w:w="2209" w:type="dxa"/>
            <w:tcBorders>
              <w:top w:val="single" w:sz="4" w:space="0" w:color="auto"/>
            </w:tcBorders>
          </w:tcPr>
          <w:p w14:paraId="265819BF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 w:rsidRPr="00ED7D2C">
              <w:rPr>
                <w:rFonts w:cs="Arial"/>
              </w:rPr>
              <w:t>Servisní výjezd</w:t>
            </w:r>
          </w:p>
        </w:tc>
        <w:tc>
          <w:tcPr>
            <w:tcW w:w="4476" w:type="dxa"/>
            <w:tcBorders>
              <w:top w:val="single" w:sz="4" w:space="0" w:color="auto"/>
            </w:tcBorders>
          </w:tcPr>
          <w:p w14:paraId="1CE07FD8" w14:textId="77777777" w:rsidR="00B452CF" w:rsidRPr="00ED7D2C" w:rsidRDefault="00B452CF" w:rsidP="00C663EB">
            <w:pPr>
              <w:pStyle w:val="Textvysvtlivek"/>
              <w:jc w:val="center"/>
              <w:rPr>
                <w:rFonts w:cs="Arial"/>
              </w:rPr>
            </w:pPr>
            <w:r>
              <w:rPr>
                <w:rFonts w:cs="Arial"/>
              </w:rPr>
              <w:t>Odstranění vady</w:t>
            </w:r>
          </w:p>
        </w:tc>
      </w:tr>
      <w:tr w:rsidR="00B452CF" w:rsidRPr="00A949FA" w14:paraId="0A2910A1" w14:textId="77777777" w:rsidTr="00DE1734">
        <w:trPr>
          <w:cantSplit/>
          <w:trHeight w:val="811"/>
          <w:jc w:val="center"/>
        </w:trPr>
        <w:tc>
          <w:tcPr>
            <w:tcW w:w="1977" w:type="dxa"/>
          </w:tcPr>
          <w:p w14:paraId="559B9F68" w14:textId="386207A9" w:rsidR="00B452CF" w:rsidRPr="00ED7D2C" w:rsidRDefault="00D45E66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>Havárie –</w:t>
            </w:r>
            <w:r>
              <w:rPr>
                <w:rFonts w:cs="Arial"/>
                <w:b/>
                <w:sz w:val="18"/>
                <w:szCs w:val="18"/>
              </w:rPr>
              <w:t xml:space="preserve"> kategorie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A</w:t>
            </w:r>
          </w:p>
        </w:tc>
        <w:tc>
          <w:tcPr>
            <w:tcW w:w="2694" w:type="dxa"/>
          </w:tcPr>
          <w:p w14:paraId="4E3F2BE0" w14:textId="19A0DA62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>HelpDesk</w:t>
            </w:r>
            <w:r>
              <w:rPr>
                <w:rFonts w:cs="Arial"/>
                <w:b/>
                <w:sz w:val="18"/>
                <w:szCs w:val="18"/>
              </w:rPr>
              <w:t xml:space="preserve">, </w:t>
            </w:r>
            <w:r w:rsidRPr="00D63B70">
              <w:rPr>
                <w:rFonts w:cs="Arial"/>
                <w:b/>
                <w:sz w:val="18"/>
                <w:szCs w:val="18"/>
              </w:rPr>
              <w:t xml:space="preserve">telefonicky – </w:t>
            </w:r>
            <w:r w:rsidR="00D63B70" w:rsidRPr="00D63B70">
              <w:rPr>
                <w:rFonts w:cs="Arial"/>
                <w:b/>
                <w:sz w:val="18"/>
                <w:szCs w:val="18"/>
              </w:rPr>
              <w:t>24x7</w:t>
            </w:r>
          </w:p>
        </w:tc>
        <w:tc>
          <w:tcPr>
            <w:tcW w:w="2267" w:type="dxa"/>
          </w:tcPr>
          <w:p w14:paraId="68831B12" w14:textId="129CCEC3" w:rsidR="00B452CF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Neprodleně, nejpozději do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</w:t>
            </w:r>
            <w:r w:rsidR="002821A2">
              <w:rPr>
                <w:rFonts w:cs="Arial"/>
                <w:b/>
                <w:sz w:val="18"/>
                <w:szCs w:val="18"/>
              </w:rPr>
              <w:t>2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hodin po oznámení </w:t>
            </w:r>
            <w:r w:rsidR="00D45E66">
              <w:rPr>
                <w:rFonts w:cs="Arial"/>
                <w:b/>
                <w:sz w:val="18"/>
                <w:szCs w:val="18"/>
              </w:rPr>
              <w:t>závady</w:t>
            </w:r>
          </w:p>
          <w:p w14:paraId="08B2748F" w14:textId="4AE6966D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D63B70">
              <w:rPr>
                <w:rFonts w:cs="Arial"/>
                <w:sz w:val="18"/>
                <w:szCs w:val="18"/>
              </w:rPr>
              <w:t xml:space="preserve">v režimu </w:t>
            </w:r>
            <w:r w:rsidR="00D63B70" w:rsidRPr="00D63B70">
              <w:rPr>
                <w:rFonts w:cs="Arial"/>
                <w:sz w:val="18"/>
                <w:szCs w:val="18"/>
              </w:rPr>
              <w:t>24x7</w:t>
            </w:r>
          </w:p>
        </w:tc>
        <w:tc>
          <w:tcPr>
            <w:tcW w:w="2209" w:type="dxa"/>
          </w:tcPr>
          <w:p w14:paraId="412E3E75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v případě nemožnosti opravy řešení on-line </w:t>
            </w:r>
          </w:p>
        </w:tc>
        <w:tc>
          <w:tcPr>
            <w:tcW w:w="4476" w:type="dxa"/>
          </w:tcPr>
          <w:p w14:paraId="261EE44C" w14:textId="09175CEA" w:rsidR="00B452CF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570AA3">
              <w:rPr>
                <w:rFonts w:cs="Arial"/>
                <w:sz w:val="18"/>
                <w:szCs w:val="18"/>
              </w:rPr>
              <w:t xml:space="preserve">musí být provedeno </w:t>
            </w:r>
            <w:r w:rsidR="00D63B70">
              <w:rPr>
                <w:rFonts w:cs="Arial"/>
                <w:sz w:val="18"/>
                <w:szCs w:val="18"/>
              </w:rPr>
              <w:t>24 hodin</w:t>
            </w:r>
            <w:r w:rsidRPr="00570AA3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 xml:space="preserve">od </w:t>
            </w:r>
            <w:r w:rsidRPr="00570AA3">
              <w:rPr>
                <w:rFonts w:cs="Arial"/>
                <w:sz w:val="18"/>
                <w:szCs w:val="18"/>
              </w:rPr>
              <w:t xml:space="preserve">oznámení této vady </w:t>
            </w:r>
            <w:r w:rsidR="00D63B70">
              <w:rPr>
                <w:rFonts w:cs="Arial"/>
                <w:sz w:val="18"/>
                <w:szCs w:val="18"/>
              </w:rPr>
              <w:t>dodavateli</w:t>
            </w:r>
            <w:r w:rsidRPr="00570AA3">
              <w:rPr>
                <w:rFonts w:cs="Arial"/>
                <w:sz w:val="18"/>
                <w:szCs w:val="18"/>
              </w:rPr>
              <w:t>, pokud se smluvní strany v konkrétním případě nedohodnou písemně jinak.</w:t>
            </w:r>
          </w:p>
        </w:tc>
      </w:tr>
      <w:tr w:rsidR="00B452CF" w:rsidRPr="00A949FA" w14:paraId="6A94E60C" w14:textId="77777777" w:rsidTr="00DE1734">
        <w:trPr>
          <w:cantSplit/>
          <w:trHeight w:val="455"/>
          <w:jc w:val="center"/>
        </w:trPr>
        <w:tc>
          <w:tcPr>
            <w:tcW w:w="1977" w:type="dxa"/>
          </w:tcPr>
          <w:p w14:paraId="646F9BDF" w14:textId="3E313F02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Významná </w:t>
            </w:r>
            <w:r w:rsidR="00D45E66" w:rsidRPr="00ED7D2C">
              <w:rPr>
                <w:rFonts w:cs="Arial"/>
                <w:b/>
                <w:sz w:val="18"/>
                <w:szCs w:val="18"/>
              </w:rPr>
              <w:t xml:space="preserve">závada – </w:t>
            </w:r>
            <w:r w:rsidR="00D45E66">
              <w:rPr>
                <w:rFonts w:cs="Arial"/>
                <w:b/>
                <w:sz w:val="18"/>
                <w:szCs w:val="18"/>
              </w:rPr>
              <w:t xml:space="preserve">kategorie </w:t>
            </w:r>
            <w:r w:rsidR="00D45E66" w:rsidRPr="00ED7D2C">
              <w:rPr>
                <w:rFonts w:cs="Arial"/>
                <w:b/>
                <w:sz w:val="18"/>
                <w:szCs w:val="18"/>
              </w:rPr>
              <w:t>B</w:t>
            </w:r>
          </w:p>
        </w:tc>
        <w:tc>
          <w:tcPr>
            <w:tcW w:w="2694" w:type="dxa"/>
            <w:vMerge w:val="restart"/>
          </w:tcPr>
          <w:p w14:paraId="28BB9A5F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>HelpDesk</w:t>
            </w:r>
          </w:p>
        </w:tc>
        <w:tc>
          <w:tcPr>
            <w:tcW w:w="2267" w:type="dxa"/>
          </w:tcPr>
          <w:p w14:paraId="401DF89E" w14:textId="4E0ED484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Do </w:t>
            </w:r>
            <w:r w:rsidR="008006BE">
              <w:rPr>
                <w:rFonts w:cs="Arial"/>
                <w:b/>
                <w:sz w:val="18"/>
                <w:szCs w:val="18"/>
              </w:rPr>
              <w:t>následujícího pracovního dne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po oznámení </w:t>
            </w:r>
            <w:r w:rsidR="00D45E66">
              <w:rPr>
                <w:rFonts w:cs="Arial"/>
                <w:b/>
                <w:sz w:val="18"/>
                <w:szCs w:val="18"/>
              </w:rPr>
              <w:t>závady</w:t>
            </w:r>
          </w:p>
          <w:p w14:paraId="58D79186" w14:textId="605439D9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D63B70">
              <w:rPr>
                <w:rFonts w:cs="Arial"/>
                <w:sz w:val="18"/>
                <w:szCs w:val="18"/>
              </w:rPr>
              <w:t xml:space="preserve">v režimu </w:t>
            </w:r>
            <w:r w:rsidR="00D63B70" w:rsidRPr="00D63B70">
              <w:rPr>
                <w:rFonts w:cs="Arial"/>
                <w:sz w:val="18"/>
                <w:szCs w:val="18"/>
              </w:rPr>
              <w:t>24x7</w:t>
            </w:r>
          </w:p>
          <w:p w14:paraId="60F6B07F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2209" w:type="dxa"/>
          </w:tcPr>
          <w:p w14:paraId="72DDEAC6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 případě nemožnosti opravy řešení on-line</w:t>
            </w:r>
          </w:p>
        </w:tc>
        <w:tc>
          <w:tcPr>
            <w:tcW w:w="4476" w:type="dxa"/>
          </w:tcPr>
          <w:p w14:paraId="4684AAAF" w14:textId="109FDE92" w:rsidR="00B452CF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9F3EDA">
              <w:rPr>
                <w:rFonts w:cs="Arial"/>
                <w:sz w:val="18"/>
                <w:szCs w:val="18"/>
              </w:rPr>
              <w:t xml:space="preserve">musí být provedeno do </w:t>
            </w:r>
            <w:r>
              <w:rPr>
                <w:rFonts w:cs="Arial"/>
                <w:sz w:val="18"/>
                <w:szCs w:val="18"/>
              </w:rPr>
              <w:t>7 dní</w:t>
            </w:r>
            <w:r w:rsidRPr="009F3EDA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 xml:space="preserve">od </w:t>
            </w:r>
            <w:r w:rsidRPr="009F3EDA">
              <w:rPr>
                <w:rFonts w:cs="Arial"/>
                <w:sz w:val="18"/>
                <w:szCs w:val="18"/>
              </w:rPr>
              <w:t xml:space="preserve">oznámení této vady </w:t>
            </w:r>
            <w:r w:rsidR="00D63B70">
              <w:rPr>
                <w:rFonts w:cs="Arial"/>
                <w:sz w:val="18"/>
                <w:szCs w:val="18"/>
              </w:rPr>
              <w:t>dodavateli</w:t>
            </w:r>
            <w:r w:rsidRPr="009F3EDA">
              <w:rPr>
                <w:rFonts w:cs="Arial"/>
                <w:sz w:val="18"/>
                <w:szCs w:val="18"/>
              </w:rPr>
              <w:t>, pokud se smluvní strany v konkrétním případě nedohodnou písemně jinak.</w:t>
            </w:r>
          </w:p>
        </w:tc>
      </w:tr>
      <w:tr w:rsidR="00B452CF" w:rsidRPr="00DE0EED" w14:paraId="0D8139DF" w14:textId="77777777" w:rsidTr="00DE1734">
        <w:trPr>
          <w:cantSplit/>
          <w:trHeight w:val="455"/>
          <w:jc w:val="center"/>
        </w:trPr>
        <w:tc>
          <w:tcPr>
            <w:tcW w:w="1977" w:type="dxa"/>
          </w:tcPr>
          <w:p w14:paraId="6D4A3878" w14:textId="284C4265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Závada, chyba </w:t>
            </w:r>
            <w:r>
              <w:rPr>
                <w:rFonts w:cs="Arial"/>
                <w:b/>
                <w:sz w:val="18"/>
                <w:szCs w:val="18"/>
              </w:rPr>
              <w:t>–</w:t>
            </w:r>
            <w:r w:rsidRPr="00ED7D2C">
              <w:rPr>
                <w:rFonts w:cs="Arial"/>
                <w:b/>
                <w:sz w:val="18"/>
                <w:szCs w:val="18"/>
              </w:rPr>
              <w:t xml:space="preserve"> </w:t>
            </w:r>
            <w:r w:rsidR="00D45E66">
              <w:rPr>
                <w:rFonts w:cs="Arial"/>
                <w:b/>
                <w:sz w:val="18"/>
                <w:szCs w:val="18"/>
              </w:rPr>
              <w:t xml:space="preserve">kategorie </w:t>
            </w:r>
            <w:r w:rsidRPr="00ED7D2C">
              <w:rPr>
                <w:rFonts w:cs="Arial"/>
                <w:b/>
                <w:sz w:val="18"/>
                <w:szCs w:val="18"/>
              </w:rPr>
              <w:t>C</w:t>
            </w:r>
          </w:p>
          <w:p w14:paraId="536532D4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6C5BC3C2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2267" w:type="dxa"/>
            <w:vAlign w:val="center"/>
          </w:tcPr>
          <w:p w14:paraId="1771D407" w14:textId="4FD71DFC" w:rsidR="00B452CF" w:rsidRPr="00ED7D2C" w:rsidRDefault="00B452CF" w:rsidP="009F6100">
            <w:pPr>
              <w:pStyle w:val="Textvysvtlivek"/>
              <w:jc w:val="both"/>
              <w:rPr>
                <w:rFonts w:cs="Arial"/>
                <w:b/>
                <w:sz w:val="18"/>
                <w:szCs w:val="18"/>
              </w:rPr>
            </w:pPr>
            <w:r w:rsidRPr="00ED7D2C">
              <w:rPr>
                <w:rFonts w:cs="Arial"/>
                <w:b/>
                <w:sz w:val="18"/>
                <w:szCs w:val="18"/>
              </w:rPr>
              <w:t xml:space="preserve">Do 120 hodin po oznámení </w:t>
            </w:r>
            <w:r w:rsidR="00D45E66">
              <w:rPr>
                <w:rFonts w:cs="Arial"/>
                <w:b/>
                <w:sz w:val="18"/>
                <w:szCs w:val="18"/>
              </w:rPr>
              <w:t>závady</w:t>
            </w:r>
          </w:p>
          <w:p w14:paraId="04DFCF69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sz w:val="18"/>
                <w:szCs w:val="18"/>
              </w:rPr>
              <w:t>v rámci pracovní doby</w:t>
            </w:r>
          </w:p>
          <w:p w14:paraId="1924B1D5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ED7D2C">
              <w:rPr>
                <w:rFonts w:cs="Arial"/>
                <w:sz w:val="18"/>
                <w:szCs w:val="18"/>
              </w:rPr>
              <w:t xml:space="preserve"> tj. od 7:00 do 16:00</w:t>
            </w:r>
          </w:p>
        </w:tc>
        <w:tc>
          <w:tcPr>
            <w:tcW w:w="2209" w:type="dxa"/>
            <w:vAlign w:val="center"/>
          </w:tcPr>
          <w:p w14:paraId="2FC7052F" w14:textId="77777777" w:rsidR="00B452CF" w:rsidRPr="00ED7D2C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 případě nemožnosti opravy řešení on-line</w:t>
            </w:r>
          </w:p>
        </w:tc>
        <w:tc>
          <w:tcPr>
            <w:tcW w:w="4476" w:type="dxa"/>
          </w:tcPr>
          <w:p w14:paraId="011E9686" w14:textId="4E9AF10E" w:rsidR="00B452CF" w:rsidRDefault="00B452CF" w:rsidP="009F6100">
            <w:pPr>
              <w:pStyle w:val="Textvysvtlivek"/>
              <w:jc w:val="both"/>
              <w:rPr>
                <w:rFonts w:cs="Arial"/>
                <w:sz w:val="18"/>
                <w:szCs w:val="18"/>
              </w:rPr>
            </w:pPr>
            <w:r w:rsidRPr="009F3EDA">
              <w:rPr>
                <w:rFonts w:cs="Arial"/>
                <w:sz w:val="18"/>
                <w:szCs w:val="18"/>
              </w:rPr>
              <w:t xml:space="preserve">musí být provedeno do </w:t>
            </w:r>
            <w:r>
              <w:rPr>
                <w:rFonts w:cs="Arial"/>
                <w:sz w:val="18"/>
                <w:szCs w:val="18"/>
              </w:rPr>
              <w:t>30 dní</w:t>
            </w:r>
            <w:r w:rsidRPr="009F3EDA">
              <w:rPr>
                <w:rFonts w:cs="Arial"/>
                <w:sz w:val="18"/>
                <w:szCs w:val="18"/>
              </w:rPr>
              <w:t> </w:t>
            </w:r>
            <w:r>
              <w:rPr>
                <w:rFonts w:cs="Arial"/>
                <w:sz w:val="18"/>
                <w:szCs w:val="18"/>
              </w:rPr>
              <w:t xml:space="preserve">od </w:t>
            </w:r>
            <w:r w:rsidRPr="009F3EDA">
              <w:rPr>
                <w:rFonts w:cs="Arial"/>
                <w:sz w:val="18"/>
                <w:szCs w:val="18"/>
              </w:rPr>
              <w:t xml:space="preserve">oznámení této vady </w:t>
            </w:r>
            <w:r w:rsidR="00D63B70">
              <w:rPr>
                <w:rFonts w:cs="Arial"/>
                <w:sz w:val="18"/>
                <w:szCs w:val="18"/>
              </w:rPr>
              <w:t>dodavateli</w:t>
            </w:r>
            <w:r w:rsidRPr="009F3EDA">
              <w:rPr>
                <w:rFonts w:cs="Arial"/>
                <w:sz w:val="18"/>
                <w:szCs w:val="18"/>
              </w:rPr>
              <w:t>, pokud se smluvní strany v konkrétním případě nedohodnou písemně jinak.</w:t>
            </w:r>
          </w:p>
        </w:tc>
      </w:tr>
    </w:tbl>
    <w:p w14:paraId="56F90B19" w14:textId="4C502E87" w:rsidR="00B56D6A" w:rsidRPr="00B56D6A" w:rsidRDefault="00B56D6A" w:rsidP="00834433">
      <w:pPr>
        <w:pStyle w:val="Odstavecseseznamem"/>
        <w:numPr>
          <w:ilvl w:val="0"/>
          <w:numId w:val="1"/>
        </w:numPr>
        <w:jc w:val="both"/>
        <w:rPr>
          <w:rFonts w:asciiTheme="majorHAnsi" w:eastAsiaTheme="majorEastAsia" w:hAnsiTheme="majorHAnsi" w:cstheme="majorBidi"/>
          <w:color w:val="2E74B5" w:themeColor="accent5" w:themeShade="BF"/>
          <w:sz w:val="20"/>
          <w:szCs w:val="20"/>
        </w:rPr>
      </w:pPr>
      <w:r w:rsidRPr="00B56D6A">
        <w:rPr>
          <w:rFonts w:asciiTheme="majorHAnsi" w:eastAsiaTheme="majorEastAsia" w:hAnsiTheme="majorHAnsi" w:cstheme="majorBidi"/>
          <w:color w:val="2E74B5" w:themeColor="accent5" w:themeShade="BF"/>
          <w:sz w:val="20"/>
          <w:szCs w:val="20"/>
        </w:rPr>
        <w:t>Požadované SLA</w:t>
      </w:r>
    </w:p>
    <w:p w14:paraId="76A9264D" w14:textId="77777777" w:rsidR="004E7A71" w:rsidRDefault="004E7A71" w:rsidP="002821A2">
      <w:pPr>
        <w:pStyle w:val="Zkladntextodsazen"/>
        <w:spacing w:before="90"/>
        <w:ind w:left="708" w:right="-272"/>
        <w:jc w:val="both"/>
        <w:rPr>
          <w:rFonts w:asciiTheme="minorHAnsi" w:eastAsia="Arial" w:hAnsiTheme="minorHAnsi" w:cstheme="minorHAnsi"/>
          <w:szCs w:val="20"/>
        </w:rPr>
      </w:pPr>
    </w:p>
    <w:p w14:paraId="5BDC5FB6" w14:textId="2BDDCA5D" w:rsidR="00B452CF" w:rsidRPr="002821A2" w:rsidRDefault="00B452CF" w:rsidP="002821A2">
      <w:pPr>
        <w:pStyle w:val="Zkladntextodsazen"/>
        <w:spacing w:before="90"/>
        <w:ind w:left="708" w:right="-272"/>
        <w:jc w:val="both"/>
        <w:rPr>
          <w:rFonts w:asciiTheme="minorHAnsi" w:eastAsia="Arial" w:hAnsiTheme="minorHAnsi" w:cstheme="minorHAnsi"/>
          <w:szCs w:val="20"/>
        </w:rPr>
      </w:pPr>
      <w:r w:rsidRPr="00D8589A">
        <w:rPr>
          <w:rFonts w:asciiTheme="minorHAnsi" w:eastAsia="Arial" w:hAnsiTheme="minorHAnsi" w:cstheme="minorHAnsi"/>
          <w:szCs w:val="20"/>
        </w:rPr>
        <w:t xml:space="preserve">Pro kategorizaci vad </w:t>
      </w:r>
      <w:r w:rsidR="002821A2">
        <w:rPr>
          <w:rFonts w:asciiTheme="minorHAnsi" w:eastAsia="Arial" w:hAnsiTheme="minorHAnsi" w:cstheme="minorHAnsi"/>
          <w:szCs w:val="20"/>
        </w:rPr>
        <w:t xml:space="preserve">dodaného </w:t>
      </w:r>
      <w:r w:rsidR="00D45E66" w:rsidRPr="00D8589A">
        <w:rPr>
          <w:rFonts w:asciiTheme="minorHAnsi" w:eastAsia="Arial" w:hAnsiTheme="minorHAnsi" w:cstheme="minorHAnsi"/>
          <w:szCs w:val="20"/>
        </w:rPr>
        <w:t xml:space="preserve">systému </w:t>
      </w:r>
      <w:r w:rsidRPr="00D8589A">
        <w:rPr>
          <w:rFonts w:asciiTheme="minorHAnsi" w:eastAsia="Arial" w:hAnsiTheme="minorHAnsi" w:cstheme="minorHAnsi"/>
          <w:szCs w:val="20"/>
        </w:rPr>
        <w:t>či jak</w:t>
      </w:r>
      <w:r w:rsidR="002821A2">
        <w:rPr>
          <w:rFonts w:asciiTheme="minorHAnsi" w:eastAsia="Arial" w:hAnsiTheme="minorHAnsi" w:cstheme="minorHAnsi"/>
          <w:szCs w:val="20"/>
        </w:rPr>
        <w:t>é</w:t>
      </w:r>
      <w:r w:rsidRPr="00D8589A">
        <w:rPr>
          <w:rFonts w:asciiTheme="minorHAnsi" w:eastAsia="Arial" w:hAnsiTheme="minorHAnsi" w:cstheme="minorHAnsi"/>
          <w:szCs w:val="20"/>
        </w:rPr>
        <w:t xml:space="preserve">koliv </w:t>
      </w:r>
      <w:r w:rsidR="00D45E66" w:rsidRPr="00D8589A">
        <w:rPr>
          <w:rFonts w:asciiTheme="minorHAnsi" w:eastAsia="Arial" w:hAnsiTheme="minorHAnsi" w:cstheme="minorHAnsi"/>
          <w:szCs w:val="20"/>
        </w:rPr>
        <w:t>jeho dílčí části</w:t>
      </w:r>
      <w:r w:rsidRPr="00D8589A">
        <w:rPr>
          <w:rFonts w:asciiTheme="minorHAnsi" w:eastAsia="Arial" w:hAnsiTheme="minorHAnsi" w:cstheme="minorHAnsi"/>
          <w:szCs w:val="20"/>
        </w:rPr>
        <w:t xml:space="preserve"> platí následující pravidla:</w:t>
      </w:r>
    </w:p>
    <w:p w14:paraId="3050B547" w14:textId="51DC765D" w:rsidR="00B452CF" w:rsidRPr="00D8589A" w:rsidRDefault="00B452CF" w:rsidP="00B56D6A">
      <w:pPr>
        <w:pStyle w:val="Zkladntextodsazen"/>
        <w:spacing w:before="90" w:after="0" w:line="240" w:lineRule="auto"/>
        <w:ind w:left="709" w:right="-272"/>
        <w:jc w:val="both"/>
        <w:rPr>
          <w:rFonts w:asciiTheme="minorHAnsi" w:eastAsia="Arial" w:hAnsiTheme="minorHAnsi" w:cstheme="minorHAnsi"/>
          <w:szCs w:val="20"/>
          <w:u w:val="single"/>
        </w:rPr>
      </w:pPr>
      <w:r w:rsidRPr="00D8589A">
        <w:rPr>
          <w:rFonts w:asciiTheme="minorHAnsi" w:eastAsia="Arial" w:hAnsiTheme="minorHAnsi" w:cstheme="minorHAnsi"/>
          <w:szCs w:val="20"/>
          <w:u w:val="single"/>
        </w:rPr>
        <w:t xml:space="preserve">(A) </w:t>
      </w:r>
      <w:r w:rsidR="00D45E66" w:rsidRPr="00D8589A">
        <w:rPr>
          <w:rFonts w:asciiTheme="minorHAnsi" w:eastAsia="Arial" w:hAnsiTheme="minorHAnsi" w:cstheme="minorHAnsi"/>
          <w:szCs w:val="20"/>
          <w:u w:val="single"/>
        </w:rPr>
        <w:t>Kategorie</w:t>
      </w:r>
      <w:r w:rsidRPr="00D8589A">
        <w:rPr>
          <w:rFonts w:asciiTheme="minorHAnsi" w:eastAsia="Arial" w:hAnsiTheme="minorHAnsi" w:cstheme="minorHAnsi"/>
          <w:szCs w:val="20"/>
          <w:u w:val="single"/>
        </w:rPr>
        <w:t>, která:</w:t>
      </w:r>
    </w:p>
    <w:p w14:paraId="23473305" w14:textId="11B5B5DD" w:rsidR="00B452CF" w:rsidRPr="00D8589A" w:rsidRDefault="00B452CF" w:rsidP="00834433">
      <w:pPr>
        <w:pStyle w:val="2-2"/>
        <w:numPr>
          <w:ilvl w:val="0"/>
          <w:numId w:val="7"/>
        </w:numPr>
        <w:ind w:left="1418" w:hanging="284"/>
        <w:rPr>
          <w:rFonts w:asciiTheme="minorHAnsi" w:eastAsia="Arial" w:hAnsiTheme="minorHAnsi" w:cstheme="minorHAnsi"/>
          <w:sz w:val="20"/>
        </w:rPr>
      </w:pPr>
      <w:r w:rsidRPr="00D8589A">
        <w:rPr>
          <w:rFonts w:asciiTheme="minorHAnsi" w:hAnsiTheme="minorHAnsi" w:cstheme="minorHAnsi"/>
          <w:sz w:val="20"/>
        </w:rPr>
        <w:t xml:space="preserve">znemožňuje užívání systému jako celku. </w:t>
      </w:r>
    </w:p>
    <w:p w14:paraId="423E3704" w14:textId="45EF4FD1" w:rsidR="00B452CF" w:rsidRPr="00D8589A" w:rsidRDefault="00B452CF" w:rsidP="00834433">
      <w:pPr>
        <w:pStyle w:val="2-2"/>
        <w:numPr>
          <w:ilvl w:val="0"/>
          <w:numId w:val="7"/>
        </w:numPr>
        <w:ind w:left="1418" w:hanging="284"/>
        <w:rPr>
          <w:rFonts w:asciiTheme="minorHAnsi" w:eastAsia="Arial" w:hAnsiTheme="minorHAnsi" w:cstheme="minorHAnsi"/>
          <w:sz w:val="20"/>
        </w:rPr>
      </w:pPr>
      <w:r w:rsidRPr="00D8589A">
        <w:rPr>
          <w:rFonts w:asciiTheme="minorHAnsi" w:hAnsiTheme="minorHAnsi" w:cstheme="minorHAnsi"/>
          <w:sz w:val="20"/>
        </w:rPr>
        <w:t xml:space="preserve">nebo znemožňuje užívání části systému, přičemž nemožnost užívání takové části systému může mít významný vliv na řádné zabezpečení běžné činnosti </w:t>
      </w:r>
      <w:r w:rsidR="002821A2">
        <w:rPr>
          <w:rFonts w:asciiTheme="minorHAnsi" w:hAnsiTheme="minorHAnsi" w:cstheme="minorHAnsi"/>
          <w:sz w:val="20"/>
        </w:rPr>
        <w:t>Zadava</w:t>
      </w:r>
      <w:r w:rsidRPr="00D8589A">
        <w:rPr>
          <w:rFonts w:asciiTheme="minorHAnsi" w:hAnsiTheme="minorHAnsi" w:cstheme="minorHAnsi"/>
          <w:sz w:val="20"/>
        </w:rPr>
        <w:t xml:space="preserve">tele a nelze jí schůdně překonat či obejít, nebo jí lze překonat či obejít pouze za cenu pro </w:t>
      </w:r>
      <w:r w:rsidR="002821A2">
        <w:rPr>
          <w:rFonts w:asciiTheme="minorHAnsi" w:hAnsiTheme="minorHAnsi" w:cstheme="minorHAnsi"/>
          <w:sz w:val="20"/>
        </w:rPr>
        <w:t>Zadava</w:t>
      </w:r>
      <w:r w:rsidRPr="00D8589A">
        <w:rPr>
          <w:rFonts w:asciiTheme="minorHAnsi" w:hAnsiTheme="minorHAnsi" w:cstheme="minorHAnsi"/>
          <w:sz w:val="20"/>
        </w:rPr>
        <w:t>tele vážných obtíží.</w:t>
      </w:r>
    </w:p>
    <w:p w14:paraId="1572C9E9" w14:textId="77777777" w:rsidR="00D45E66" w:rsidRPr="00D8589A" w:rsidRDefault="00B452CF" w:rsidP="009F6100">
      <w:pPr>
        <w:pStyle w:val="2-2"/>
        <w:numPr>
          <w:ilvl w:val="0"/>
          <w:numId w:val="0"/>
        </w:numPr>
        <w:ind w:left="1134" w:hanging="425"/>
        <w:rPr>
          <w:rFonts w:asciiTheme="minorHAnsi" w:hAnsiTheme="minorHAnsi" w:cstheme="minorHAnsi"/>
          <w:sz w:val="20"/>
          <w:u w:val="single"/>
        </w:rPr>
      </w:pPr>
      <w:r w:rsidRPr="00D8589A">
        <w:rPr>
          <w:rFonts w:asciiTheme="minorHAnsi" w:eastAsia="Arial" w:hAnsiTheme="minorHAnsi" w:cstheme="minorHAnsi"/>
          <w:sz w:val="20"/>
          <w:u w:val="single"/>
        </w:rPr>
        <w:t xml:space="preserve">(B) </w:t>
      </w:r>
      <w:r w:rsidR="00D45E66" w:rsidRPr="00D8589A">
        <w:rPr>
          <w:rFonts w:asciiTheme="minorHAnsi" w:hAnsiTheme="minorHAnsi" w:cstheme="minorHAnsi"/>
          <w:sz w:val="20"/>
          <w:u w:val="single"/>
        </w:rPr>
        <w:t>Kategorie, která:</w:t>
      </w:r>
    </w:p>
    <w:p w14:paraId="6994F880" w14:textId="11B541F7" w:rsidR="00B452CF" w:rsidRPr="00D8589A" w:rsidRDefault="00B452CF" w:rsidP="00834433">
      <w:pPr>
        <w:pStyle w:val="2-2"/>
        <w:numPr>
          <w:ilvl w:val="0"/>
          <w:numId w:val="8"/>
        </w:numPr>
        <w:ind w:left="1418"/>
        <w:rPr>
          <w:rFonts w:asciiTheme="minorHAnsi" w:hAnsiTheme="minorHAnsi" w:cstheme="minorHAnsi"/>
          <w:sz w:val="20"/>
        </w:rPr>
      </w:pPr>
      <w:r w:rsidRPr="00D8589A">
        <w:rPr>
          <w:rFonts w:asciiTheme="minorHAnsi" w:hAnsiTheme="minorHAnsi" w:cstheme="minorHAnsi"/>
          <w:sz w:val="20"/>
        </w:rPr>
        <w:t xml:space="preserve">nebrání v užívání systému ani jeho dílčích částí, neboť jí lze schůdně překonat či obejít, aniž by tím vznikaly pro </w:t>
      </w:r>
      <w:r w:rsidR="002821A2">
        <w:rPr>
          <w:rFonts w:asciiTheme="minorHAnsi" w:hAnsiTheme="minorHAnsi" w:cstheme="minorHAnsi"/>
          <w:sz w:val="20"/>
        </w:rPr>
        <w:t>Zadava</w:t>
      </w:r>
      <w:r w:rsidRPr="00D8589A">
        <w:rPr>
          <w:rFonts w:asciiTheme="minorHAnsi" w:hAnsiTheme="minorHAnsi" w:cstheme="minorHAnsi"/>
          <w:sz w:val="20"/>
        </w:rPr>
        <w:t>tele vážné obtíže.</w:t>
      </w:r>
    </w:p>
    <w:p w14:paraId="5FA80C21" w14:textId="77777777" w:rsidR="00D45E66" w:rsidRPr="00D8589A" w:rsidRDefault="00B452CF" w:rsidP="009F6100">
      <w:pPr>
        <w:pStyle w:val="2-2"/>
        <w:numPr>
          <w:ilvl w:val="0"/>
          <w:numId w:val="0"/>
        </w:numPr>
        <w:ind w:left="1134" w:hanging="425"/>
        <w:rPr>
          <w:rFonts w:asciiTheme="minorHAnsi" w:hAnsiTheme="minorHAnsi" w:cstheme="minorHAnsi"/>
          <w:sz w:val="20"/>
          <w:u w:val="single"/>
        </w:rPr>
      </w:pPr>
      <w:r w:rsidRPr="00D8589A">
        <w:rPr>
          <w:rFonts w:asciiTheme="minorHAnsi" w:hAnsiTheme="minorHAnsi" w:cstheme="minorHAnsi"/>
          <w:sz w:val="20"/>
          <w:u w:val="single"/>
        </w:rPr>
        <w:t xml:space="preserve">(C) </w:t>
      </w:r>
      <w:r w:rsidR="00D45E66" w:rsidRPr="00D8589A">
        <w:rPr>
          <w:rFonts w:asciiTheme="minorHAnsi" w:hAnsiTheme="minorHAnsi" w:cstheme="minorHAnsi"/>
          <w:sz w:val="20"/>
          <w:u w:val="single"/>
        </w:rPr>
        <w:t>Kategorie, která:</w:t>
      </w:r>
    </w:p>
    <w:p w14:paraId="6CF5F724" w14:textId="77777777" w:rsidR="00B452CF" w:rsidRPr="005837F4" w:rsidRDefault="00B452CF" w:rsidP="00834433">
      <w:pPr>
        <w:pStyle w:val="2-2"/>
        <w:numPr>
          <w:ilvl w:val="0"/>
          <w:numId w:val="9"/>
        </w:numPr>
        <w:ind w:left="1418"/>
        <w:rPr>
          <w:rFonts w:asciiTheme="minorHAnsi" w:hAnsiTheme="minorHAnsi" w:cstheme="minorHAnsi"/>
          <w:szCs w:val="22"/>
        </w:rPr>
      </w:pPr>
      <w:r w:rsidRPr="00D8589A">
        <w:rPr>
          <w:rFonts w:asciiTheme="minorHAnsi" w:hAnsiTheme="minorHAnsi" w:cstheme="minorHAnsi"/>
          <w:sz w:val="20"/>
        </w:rPr>
        <w:t>nebrání v užívání systému ani jeho dílčích částí a lze jí bez problémů překonat či obejít</w:t>
      </w:r>
      <w:r w:rsidR="00D45E66" w:rsidRPr="00D8589A">
        <w:rPr>
          <w:rFonts w:asciiTheme="minorHAnsi" w:hAnsiTheme="minorHAnsi" w:cstheme="minorHAnsi"/>
          <w:sz w:val="20"/>
        </w:rPr>
        <w:t>.</w:t>
      </w:r>
    </w:p>
    <w:p w14:paraId="279D8DDC" w14:textId="11948DC8" w:rsidR="005837F4" w:rsidRPr="00D8589A" w:rsidRDefault="005837F4" w:rsidP="005B40C2">
      <w:pPr>
        <w:pStyle w:val="2-2"/>
        <w:numPr>
          <w:ilvl w:val="0"/>
          <w:numId w:val="0"/>
        </w:numPr>
        <w:ind w:left="1418"/>
        <w:rPr>
          <w:rFonts w:asciiTheme="minorHAnsi" w:hAnsiTheme="minorHAnsi" w:cstheme="minorHAnsi"/>
          <w:szCs w:val="22"/>
        </w:rPr>
        <w:sectPr w:rsidR="005837F4" w:rsidRPr="00D8589A" w:rsidSect="00D8589A">
          <w:pgSz w:w="16838" w:h="11906" w:orient="landscape"/>
          <w:pgMar w:top="1417" w:right="2836" w:bottom="1417" w:left="1985" w:header="708" w:footer="708" w:gutter="0"/>
          <w:cols w:space="708"/>
          <w:docGrid w:linePitch="360"/>
        </w:sectPr>
      </w:pPr>
    </w:p>
    <w:p w14:paraId="1D91CCF6" w14:textId="77777777" w:rsidR="00E74461" w:rsidRPr="00271F1D" w:rsidRDefault="00E74461" w:rsidP="00834433">
      <w:pPr>
        <w:pStyle w:val="Nadpis1"/>
        <w:numPr>
          <w:ilvl w:val="0"/>
          <w:numId w:val="2"/>
        </w:numPr>
        <w:jc w:val="both"/>
      </w:pPr>
      <w:bookmarkStart w:id="31" w:name="_Toc203488768"/>
      <w:r w:rsidRPr="00271F1D">
        <w:lastRenderedPageBreak/>
        <w:t>Součinnost zadavatele</w:t>
      </w:r>
      <w:bookmarkEnd w:id="31"/>
      <w:r w:rsidRPr="00271F1D">
        <w:t>  </w:t>
      </w:r>
    </w:p>
    <w:p w14:paraId="7D70BF32" w14:textId="77777777" w:rsidR="00E74461" w:rsidRPr="002842F2" w:rsidRDefault="00E74461" w:rsidP="00E74461"/>
    <w:p w14:paraId="6963EC74" w14:textId="2CB19453" w:rsidR="00E74461" w:rsidRPr="00EC0FE9" w:rsidRDefault="00E74461" w:rsidP="00E74461">
      <w:pPr>
        <w:spacing w:line="278" w:lineRule="auto"/>
        <w:jc w:val="both"/>
        <w:rPr>
          <w:u w:val="single"/>
        </w:rPr>
      </w:pPr>
      <w:r w:rsidRPr="00EC0FE9">
        <w:rPr>
          <w:u w:val="single"/>
        </w:rPr>
        <w:t xml:space="preserve">Zadavatel poskytne </w:t>
      </w:r>
      <w:r w:rsidR="00864D4B" w:rsidRPr="00EC0FE9">
        <w:rPr>
          <w:u w:val="single"/>
        </w:rPr>
        <w:t>níže</w:t>
      </w:r>
      <w:r w:rsidRPr="00EC0FE9">
        <w:rPr>
          <w:u w:val="single"/>
        </w:rPr>
        <w:t xml:space="preserve"> specifikovanou součinnost:</w:t>
      </w:r>
    </w:p>
    <w:p w14:paraId="397311C1" w14:textId="62BC3559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 xml:space="preserve">Poskytnutí prostoru v </w:t>
      </w:r>
      <w:proofErr w:type="spellStart"/>
      <w:r w:rsidRPr="00D86E64">
        <w:t>rack</w:t>
      </w:r>
      <w:proofErr w:type="spellEnd"/>
      <w:r w:rsidRPr="00D86E64">
        <w:t xml:space="preserve"> skříních pro instalaci </w:t>
      </w:r>
      <w:proofErr w:type="gramStart"/>
      <w:r w:rsidRPr="00D86E64">
        <w:t>HW  </w:t>
      </w:r>
      <w:r w:rsidR="00E52112">
        <w:t>(</w:t>
      </w:r>
      <w:proofErr w:type="gramEnd"/>
      <w:r w:rsidR="00E52112">
        <w:t>mimo UPS v DC2)</w:t>
      </w:r>
    </w:p>
    <w:p w14:paraId="765A6E88" w14:textId="15158902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 xml:space="preserve">Poskytnutí licencí serverové virtualizační platformy </w:t>
      </w:r>
      <w:proofErr w:type="spellStart"/>
      <w:r w:rsidRPr="00D86E64">
        <w:t>VMware</w:t>
      </w:r>
      <w:proofErr w:type="spellEnd"/>
      <w:r w:rsidRPr="00D86E64">
        <w:t xml:space="preserve"> </w:t>
      </w:r>
      <w:proofErr w:type="spellStart"/>
      <w:r w:rsidRPr="00D86E64">
        <w:t>vSphere</w:t>
      </w:r>
      <w:proofErr w:type="spellEnd"/>
      <w:r w:rsidRPr="00D86E64">
        <w:t xml:space="preserve"> </w:t>
      </w:r>
      <w:proofErr w:type="spellStart"/>
      <w:r w:rsidRPr="00D86E64">
        <w:t>vSphere</w:t>
      </w:r>
      <w:proofErr w:type="spellEnd"/>
      <w:r w:rsidRPr="00D86E64">
        <w:t xml:space="preserve"> Standard 8   - 180 </w:t>
      </w:r>
      <w:proofErr w:type="spellStart"/>
      <w:r w:rsidRPr="00D86E64">
        <w:t>core</w:t>
      </w:r>
      <w:proofErr w:type="spellEnd"/>
    </w:p>
    <w:p w14:paraId="6588E1B7" w14:textId="0A0D828A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 xml:space="preserve">Poskytnutí licencí Oracle Database Standard </w:t>
      </w:r>
      <w:proofErr w:type="spellStart"/>
      <w:r w:rsidRPr="00D86E64">
        <w:t>Edition</w:t>
      </w:r>
      <w:proofErr w:type="spellEnd"/>
      <w:r w:rsidRPr="00D86E64">
        <w:t xml:space="preserve"> 2 - </w:t>
      </w:r>
      <w:proofErr w:type="spellStart"/>
      <w:r w:rsidRPr="00D86E64">
        <w:t>Processor</w:t>
      </w:r>
      <w:proofErr w:type="spellEnd"/>
      <w:r w:rsidRPr="00D86E64">
        <w:t xml:space="preserve"> </w:t>
      </w:r>
      <w:proofErr w:type="spellStart"/>
      <w:proofErr w:type="gramStart"/>
      <w:r w:rsidRPr="00D86E64">
        <w:t>Perpetual</w:t>
      </w:r>
      <w:proofErr w:type="spellEnd"/>
      <w:r w:rsidRPr="00D86E64">
        <w:t xml:space="preserve"> - </w:t>
      </w:r>
      <w:proofErr w:type="spellStart"/>
      <w:r w:rsidRPr="00D86E64">
        <w:t>Covered</w:t>
      </w:r>
      <w:proofErr w:type="spellEnd"/>
      <w:proofErr w:type="gramEnd"/>
      <w:r w:rsidRPr="00D86E64">
        <w:t xml:space="preserve"> </w:t>
      </w:r>
      <w:proofErr w:type="spellStart"/>
      <w:r w:rsidRPr="00D86E64">
        <w:t>Product</w:t>
      </w:r>
      <w:proofErr w:type="spellEnd"/>
    </w:p>
    <w:p w14:paraId="6C10DA55" w14:textId="4907122A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>Poskytnutí dostatečného počtu UPS zálohovaných napájecích portů v</w:t>
      </w:r>
      <w:r w:rsidR="001652B5" w:rsidRPr="00D86E64">
        <w:t> DC1</w:t>
      </w:r>
      <w:r w:rsidRPr="00D86E64">
        <w:t xml:space="preserve"> datovém centru </w:t>
      </w:r>
    </w:p>
    <w:p w14:paraId="5D94F141" w14:textId="628205DD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 xml:space="preserve">Poskytnutí </w:t>
      </w:r>
      <w:r w:rsidR="00587922">
        <w:t xml:space="preserve">součinnosti při specifikaci </w:t>
      </w:r>
      <w:r w:rsidRPr="00D86E64">
        <w:t>potřebných sítových parametrů (např. IP adresy, DNS záznamy, jména pro nové prvky apod.)  </w:t>
      </w:r>
    </w:p>
    <w:p w14:paraId="35F8268D" w14:textId="19693678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>Poskytnutí vzdáleného zabezpečeného přístupu k infrastruktuře pro specialisty zhotovitele (např. VPN) pro vzdálenou podporu implementace a konfigurace </w:t>
      </w:r>
    </w:p>
    <w:p w14:paraId="480FB4A4" w14:textId="05F35EA2" w:rsidR="00E74461" w:rsidRPr="00D86E64" w:rsidRDefault="00E74461" w:rsidP="00834433">
      <w:pPr>
        <w:pStyle w:val="Odstavecseseznamem"/>
        <w:numPr>
          <w:ilvl w:val="0"/>
          <w:numId w:val="27"/>
        </w:numPr>
        <w:spacing w:line="278" w:lineRule="auto"/>
        <w:jc w:val="both"/>
      </w:pPr>
      <w:r w:rsidRPr="00D86E64">
        <w:t>Další součinnost, kterou lze při realizaci spravedlivě požadovat. </w:t>
      </w:r>
    </w:p>
    <w:p w14:paraId="6DA958FF" w14:textId="77777777" w:rsidR="00E74461" w:rsidRDefault="00E74461" w:rsidP="00E74461">
      <w:pPr>
        <w:spacing w:line="278" w:lineRule="auto"/>
        <w:jc w:val="both"/>
      </w:pPr>
    </w:p>
    <w:p w14:paraId="169AFDF9" w14:textId="5AEA8D5A" w:rsidR="00F35256" w:rsidRPr="00EC0FE9" w:rsidRDefault="00EC0FE9" w:rsidP="00EC0FE9">
      <w:pPr>
        <w:spacing w:line="278" w:lineRule="auto"/>
        <w:jc w:val="both"/>
        <w:rPr>
          <w:rFonts w:cstheme="minorHAnsi"/>
          <w:u w:val="single"/>
        </w:rPr>
      </w:pPr>
      <w:r w:rsidRPr="00EC0FE9">
        <w:rPr>
          <w:u w:val="single"/>
        </w:rPr>
        <w:t>Pro v</w:t>
      </w:r>
      <w:r w:rsidR="00F35256" w:rsidRPr="00EC0FE9">
        <w:rPr>
          <w:rFonts w:cstheme="minorHAnsi"/>
          <w:u w:val="single"/>
        </w:rPr>
        <w:t>yužití stávajícího HW</w:t>
      </w:r>
      <w:r w:rsidRPr="00EC0FE9">
        <w:rPr>
          <w:rFonts w:cstheme="minorHAnsi"/>
          <w:u w:val="single"/>
        </w:rPr>
        <w:t xml:space="preserve"> Zadavatel poskytne</w:t>
      </w:r>
      <w:r w:rsidR="00F35256" w:rsidRPr="00EC0FE9">
        <w:rPr>
          <w:rFonts w:cstheme="minorHAnsi"/>
          <w:u w:val="single"/>
        </w:rPr>
        <w:t xml:space="preserve">: </w:t>
      </w:r>
    </w:p>
    <w:p w14:paraId="530E0968" w14:textId="77777777" w:rsidR="00F35256" w:rsidRPr="006D5433" w:rsidRDefault="00F35256" w:rsidP="00834433">
      <w:pPr>
        <w:pStyle w:val="Odstavecseseznamem"/>
        <w:numPr>
          <w:ilvl w:val="0"/>
          <w:numId w:val="13"/>
        </w:numPr>
        <w:rPr>
          <w:rFonts w:cstheme="minorHAnsi"/>
        </w:rPr>
      </w:pPr>
      <w:r w:rsidRPr="006D5433">
        <w:rPr>
          <w:rFonts w:cstheme="minorHAnsi"/>
        </w:rPr>
        <w:t xml:space="preserve">Stávající server pro VM </w:t>
      </w:r>
      <w:proofErr w:type="spellStart"/>
      <w:r w:rsidRPr="006D5433">
        <w:rPr>
          <w:rFonts w:cstheme="minorHAnsi"/>
        </w:rPr>
        <w:t>Quorum</w:t>
      </w:r>
      <w:proofErr w:type="spellEnd"/>
    </w:p>
    <w:p w14:paraId="0CBD75BC" w14:textId="0BEA6AF2" w:rsidR="006D5433" w:rsidRPr="006D5433" w:rsidRDefault="00E25C2B" w:rsidP="00834433">
      <w:pPr>
        <w:pStyle w:val="Odstavecseseznamem"/>
        <w:numPr>
          <w:ilvl w:val="1"/>
          <w:numId w:val="13"/>
        </w:numPr>
        <w:spacing w:line="278" w:lineRule="auto"/>
        <w:jc w:val="both"/>
        <w:rPr>
          <w:rFonts w:cstheme="minorHAnsi"/>
        </w:rPr>
      </w:pPr>
      <w:r w:rsidRPr="00E25C2B">
        <w:rPr>
          <w:rFonts w:cstheme="minorHAnsi"/>
        </w:rPr>
        <w:t xml:space="preserve">DELL™ </w:t>
      </w:r>
      <w:proofErr w:type="spellStart"/>
      <w:r w:rsidRPr="00E25C2B">
        <w:rPr>
          <w:rFonts w:cstheme="minorHAnsi"/>
        </w:rPr>
        <w:t>PowerEdge</w:t>
      </w:r>
      <w:proofErr w:type="spellEnd"/>
      <w:r w:rsidRPr="00E25C2B">
        <w:rPr>
          <w:rFonts w:cstheme="minorHAnsi"/>
        </w:rPr>
        <w:t xml:space="preserve">™ R740xd server </w:t>
      </w:r>
      <w:r>
        <w:rPr>
          <w:rFonts w:cstheme="minorHAnsi"/>
        </w:rPr>
        <w:tab/>
      </w:r>
      <w:r>
        <w:rPr>
          <w:rFonts w:cstheme="minorHAnsi"/>
        </w:rPr>
        <w:tab/>
      </w:r>
      <w:proofErr w:type="spellStart"/>
      <w:r>
        <w:rPr>
          <w:rFonts w:cstheme="minorHAnsi"/>
        </w:rPr>
        <w:t>serial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number</w:t>
      </w:r>
      <w:proofErr w:type="spellEnd"/>
      <w:r w:rsidRPr="00E25C2B">
        <w:rPr>
          <w:rFonts w:cstheme="minorHAnsi"/>
        </w:rPr>
        <w:t>: 3B01SR3</w:t>
      </w:r>
    </w:p>
    <w:p w14:paraId="5C8BAD5A" w14:textId="57D306B1" w:rsidR="00F35256" w:rsidRPr="006D5433" w:rsidRDefault="00F35256" w:rsidP="00834433">
      <w:pPr>
        <w:pStyle w:val="Odstavecseseznamem"/>
        <w:numPr>
          <w:ilvl w:val="0"/>
          <w:numId w:val="13"/>
        </w:numPr>
        <w:rPr>
          <w:rFonts w:cstheme="minorHAnsi"/>
        </w:rPr>
      </w:pPr>
      <w:proofErr w:type="spellStart"/>
      <w:r w:rsidRPr="006D5433">
        <w:rPr>
          <w:rFonts w:cstheme="minorHAnsi"/>
        </w:rPr>
        <w:t>Tape</w:t>
      </w:r>
      <w:proofErr w:type="spellEnd"/>
      <w:r w:rsidRPr="006D5433">
        <w:rPr>
          <w:rFonts w:cstheme="minorHAnsi"/>
        </w:rPr>
        <w:t xml:space="preserve"> </w:t>
      </w:r>
      <w:proofErr w:type="spellStart"/>
      <w:r w:rsidRPr="006D5433">
        <w:rPr>
          <w:rFonts w:cstheme="minorHAnsi"/>
        </w:rPr>
        <w:t>library</w:t>
      </w:r>
      <w:proofErr w:type="spellEnd"/>
      <w:r w:rsidR="006D5433" w:rsidRPr="006D5433">
        <w:rPr>
          <w:rFonts w:cstheme="minorHAnsi"/>
        </w:rPr>
        <w:t xml:space="preserve"> – pásková knihovna</w:t>
      </w:r>
    </w:p>
    <w:p w14:paraId="1336D5CA" w14:textId="784A9F42" w:rsidR="006D5433" w:rsidRPr="00F9660A" w:rsidRDefault="006D5433" w:rsidP="00834433">
      <w:pPr>
        <w:pStyle w:val="Odstavecseseznamem"/>
        <w:numPr>
          <w:ilvl w:val="1"/>
          <w:numId w:val="13"/>
        </w:numPr>
        <w:spacing w:line="278" w:lineRule="auto"/>
        <w:jc w:val="both"/>
      </w:pPr>
      <w:r w:rsidRPr="00F9660A">
        <w:t xml:space="preserve">LTO-9 DELL </w:t>
      </w:r>
      <w:proofErr w:type="spellStart"/>
      <w:r w:rsidRPr="00F9660A">
        <w:t>PowerVault</w:t>
      </w:r>
      <w:proofErr w:type="spellEnd"/>
      <w:r w:rsidRPr="00F9660A">
        <w:t xml:space="preserve"> TL1000</w:t>
      </w:r>
      <w:r w:rsidR="00E25C2B">
        <w:tab/>
      </w:r>
      <w:r w:rsidR="00E25C2B">
        <w:tab/>
      </w:r>
      <w:r w:rsidR="00E25C2B">
        <w:tab/>
      </w:r>
      <w:proofErr w:type="spellStart"/>
      <w:r w:rsidR="00E25C2B">
        <w:rPr>
          <w:rFonts w:cstheme="minorHAnsi"/>
        </w:rPr>
        <w:t>serial</w:t>
      </w:r>
      <w:proofErr w:type="spellEnd"/>
      <w:r w:rsidR="00E25C2B">
        <w:rPr>
          <w:rFonts w:cstheme="minorHAnsi"/>
        </w:rPr>
        <w:t xml:space="preserve"> </w:t>
      </w:r>
      <w:proofErr w:type="spellStart"/>
      <w:r w:rsidR="00E25C2B">
        <w:rPr>
          <w:rFonts w:cstheme="minorHAnsi"/>
        </w:rPr>
        <w:t>number</w:t>
      </w:r>
      <w:proofErr w:type="spellEnd"/>
      <w:r w:rsidRPr="00F9660A">
        <w:t>: 3T2JT43</w:t>
      </w:r>
    </w:p>
    <w:p w14:paraId="39B458E3" w14:textId="01115A17" w:rsidR="006D5433" w:rsidRPr="00F9660A" w:rsidRDefault="006D5433" w:rsidP="00834433">
      <w:pPr>
        <w:pStyle w:val="Odstavecseseznamem"/>
        <w:numPr>
          <w:ilvl w:val="1"/>
          <w:numId w:val="13"/>
        </w:numPr>
        <w:spacing w:line="278" w:lineRule="auto"/>
        <w:jc w:val="both"/>
      </w:pPr>
      <w:r w:rsidRPr="00F9660A">
        <w:t xml:space="preserve">LTO-9 DELL </w:t>
      </w:r>
      <w:proofErr w:type="spellStart"/>
      <w:r w:rsidRPr="00F9660A">
        <w:t>PowerVault</w:t>
      </w:r>
      <w:proofErr w:type="spellEnd"/>
      <w:r w:rsidRPr="00F9660A">
        <w:t xml:space="preserve"> TL1000 </w:t>
      </w:r>
      <w:r w:rsidR="00E25C2B">
        <w:tab/>
      </w:r>
      <w:r w:rsidRPr="00F9660A">
        <w:t xml:space="preserve">            </w:t>
      </w:r>
      <w:r w:rsidR="00E25C2B">
        <w:tab/>
      </w:r>
      <w:proofErr w:type="spellStart"/>
      <w:r w:rsidR="00E25C2B">
        <w:rPr>
          <w:rFonts w:cstheme="minorHAnsi"/>
        </w:rPr>
        <w:t>serial</w:t>
      </w:r>
      <w:proofErr w:type="spellEnd"/>
      <w:r w:rsidR="00E25C2B">
        <w:rPr>
          <w:rFonts w:cstheme="minorHAnsi"/>
        </w:rPr>
        <w:t xml:space="preserve"> </w:t>
      </w:r>
      <w:proofErr w:type="spellStart"/>
      <w:r w:rsidR="00E25C2B">
        <w:rPr>
          <w:rFonts w:cstheme="minorHAnsi"/>
        </w:rPr>
        <w:t>number</w:t>
      </w:r>
      <w:proofErr w:type="spellEnd"/>
      <w:r w:rsidR="00E25C2B">
        <w:rPr>
          <w:rFonts w:cstheme="minorHAnsi"/>
        </w:rPr>
        <w:t>:</w:t>
      </w:r>
      <w:r w:rsidRPr="00F9660A">
        <w:t xml:space="preserve"> HT2JT43</w:t>
      </w:r>
    </w:p>
    <w:p w14:paraId="0FA2A2A2" w14:textId="77777777" w:rsidR="006D5433" w:rsidRPr="006D5433" w:rsidRDefault="006D5433" w:rsidP="006D5433">
      <w:pPr>
        <w:rPr>
          <w:rFonts w:cstheme="minorHAnsi"/>
          <w:highlight w:val="yellow"/>
        </w:rPr>
      </w:pPr>
    </w:p>
    <w:p w14:paraId="758635FA" w14:textId="77777777" w:rsidR="00F35256" w:rsidRPr="00B12AEC" w:rsidRDefault="00F35256" w:rsidP="00F35256">
      <w:pPr>
        <w:rPr>
          <w:rFonts w:cstheme="minorHAnsi"/>
        </w:rPr>
      </w:pPr>
    </w:p>
    <w:p w14:paraId="6F85C910" w14:textId="77777777" w:rsidR="00F35256" w:rsidRDefault="00F35256" w:rsidP="00E74461">
      <w:pPr>
        <w:spacing w:line="278" w:lineRule="auto"/>
        <w:jc w:val="both"/>
      </w:pPr>
    </w:p>
    <w:p w14:paraId="13CB7DEA" w14:textId="77777777" w:rsidR="002E161F" w:rsidRDefault="002E161F" w:rsidP="009F6100">
      <w:pPr>
        <w:jc w:val="both"/>
      </w:pPr>
    </w:p>
    <w:p w14:paraId="26FAD9B3" w14:textId="77777777" w:rsidR="005B40C2" w:rsidRDefault="005B40C2" w:rsidP="00940CD0">
      <w:pPr>
        <w:spacing w:line="278" w:lineRule="auto"/>
        <w:jc w:val="both"/>
        <w:rPr>
          <w:b/>
          <w:bCs/>
        </w:rPr>
        <w:sectPr w:rsidR="005B40C2" w:rsidSect="005B40C2">
          <w:pgSz w:w="11906" w:h="16838"/>
          <w:pgMar w:top="1560" w:right="1417" w:bottom="1985" w:left="1417" w:header="708" w:footer="708" w:gutter="0"/>
          <w:cols w:space="708"/>
          <w:docGrid w:linePitch="360"/>
        </w:sectPr>
      </w:pPr>
    </w:p>
    <w:p w14:paraId="1BB4A8F2" w14:textId="463A8E3B" w:rsidR="002E1684" w:rsidRPr="00FF0AD3" w:rsidRDefault="002E1684" w:rsidP="00834433">
      <w:pPr>
        <w:pStyle w:val="Nadpis1"/>
        <w:numPr>
          <w:ilvl w:val="0"/>
          <w:numId w:val="2"/>
        </w:numPr>
        <w:jc w:val="both"/>
      </w:pPr>
      <w:bookmarkStart w:id="32" w:name="_Toc203488769"/>
      <w:r w:rsidRPr="00FF0AD3">
        <w:lastRenderedPageBreak/>
        <w:t xml:space="preserve">Detailní </w:t>
      </w:r>
      <w:r>
        <w:t>požadavky na jednotlivé komponenty</w:t>
      </w:r>
      <w:r w:rsidR="00B36B85">
        <w:t>/součástí</w:t>
      </w:r>
      <w:r>
        <w:t xml:space="preserve"> technologického celku</w:t>
      </w:r>
      <w:bookmarkEnd w:id="32"/>
      <w:r w:rsidRPr="00FF0AD3">
        <w:t xml:space="preserve"> </w:t>
      </w:r>
    </w:p>
    <w:p w14:paraId="23BF028D" w14:textId="77777777" w:rsidR="00C96BE7" w:rsidRDefault="00C96BE7" w:rsidP="00940CD0">
      <w:pPr>
        <w:spacing w:line="278" w:lineRule="auto"/>
        <w:jc w:val="both"/>
        <w:rPr>
          <w:b/>
          <w:bCs/>
        </w:rPr>
      </w:pPr>
    </w:p>
    <w:p w14:paraId="76040D6E" w14:textId="77777777" w:rsidR="00F54618" w:rsidRDefault="00F54618" w:rsidP="00940CD0">
      <w:pPr>
        <w:spacing w:line="278" w:lineRule="auto"/>
        <w:jc w:val="both"/>
        <w:rPr>
          <w:b/>
          <w:bCs/>
        </w:rPr>
      </w:pPr>
    </w:p>
    <w:p w14:paraId="621B6256" w14:textId="45816B23" w:rsidR="00C96BE7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33" w:name="_Toc203488770"/>
      <w:r w:rsidR="00C96BE7" w:rsidRPr="002E1684">
        <w:rPr>
          <w:sz w:val="28"/>
          <w:szCs w:val="28"/>
        </w:rPr>
        <w:t xml:space="preserve">LAN </w:t>
      </w:r>
      <w:proofErr w:type="spellStart"/>
      <w:r w:rsidR="00C96BE7" w:rsidRPr="002E1684">
        <w:rPr>
          <w:sz w:val="28"/>
          <w:szCs w:val="28"/>
        </w:rPr>
        <w:t>core</w:t>
      </w:r>
      <w:proofErr w:type="spellEnd"/>
      <w:r w:rsidR="00C96BE7" w:rsidRPr="002E1684">
        <w:rPr>
          <w:sz w:val="28"/>
          <w:szCs w:val="28"/>
        </w:rPr>
        <w:t xml:space="preserve"> switche</w:t>
      </w:r>
      <w:bookmarkEnd w:id="33"/>
    </w:p>
    <w:p w14:paraId="3AE50305" w14:textId="77777777" w:rsidR="006514D9" w:rsidRDefault="006514D9" w:rsidP="006514D9"/>
    <w:p w14:paraId="015D1402" w14:textId="77777777" w:rsidR="006514D9" w:rsidRPr="006514D9" w:rsidRDefault="006514D9" w:rsidP="006514D9"/>
    <w:p w14:paraId="4F986BC3" w14:textId="77777777" w:rsidR="00C96BE7" w:rsidRPr="00BC486C" w:rsidRDefault="00C96BE7" w:rsidP="00C96BE7">
      <w:pPr>
        <w:spacing w:line="278" w:lineRule="auto"/>
        <w:jc w:val="both"/>
      </w:pPr>
      <w:r w:rsidRPr="00BC486C">
        <w:t>Každý z přepínačů splňuje tyto požadavky: 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6"/>
        <w:gridCol w:w="1309"/>
        <w:gridCol w:w="3000"/>
      </w:tblGrid>
      <w:tr w:rsidR="00C96BE7" w:rsidRPr="008439ED" w14:paraId="7854E013" w14:textId="77777777" w:rsidTr="00FC6B04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12509730" w14:textId="77777777" w:rsidR="00C96BE7" w:rsidRPr="00BC486C" w:rsidRDefault="00C96BE7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6" w:type="dxa"/>
            <w:shd w:val="clear" w:color="auto" w:fill="DEEAF6" w:themeFill="accent5" w:themeFillTint="33"/>
          </w:tcPr>
          <w:p w14:paraId="38C4CEF9" w14:textId="77777777" w:rsidR="00C96BE7" w:rsidRPr="00BC486C" w:rsidRDefault="00C96BE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1450BAF" w14:textId="77777777" w:rsidR="00C96BE7" w:rsidRPr="00BC486C" w:rsidRDefault="00C96BE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0DE21A1" w14:textId="77777777" w:rsidR="00C96BE7" w:rsidRPr="00BC486C" w:rsidRDefault="00C96BE7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4BCC413" w14:textId="77777777" w:rsidR="00C96BE7" w:rsidRDefault="00C96BE7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38BAFBA6" w14:textId="77777777" w:rsidR="00C96BE7" w:rsidRPr="008439ED" w:rsidRDefault="00C96BE7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C96BE7" w:rsidRPr="006F31B3" w14:paraId="349212AC" w14:textId="77777777" w:rsidTr="00FC6B04">
        <w:tc>
          <w:tcPr>
            <w:tcW w:w="662" w:type="dxa"/>
          </w:tcPr>
          <w:p w14:paraId="6B2531C2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CF2DF3C" w14:textId="77777777" w:rsidR="00C96BE7" w:rsidRPr="00BC486C" w:rsidRDefault="00C96BE7" w:rsidP="00DE1734">
            <w:pPr>
              <w:spacing w:line="278" w:lineRule="auto"/>
              <w:jc w:val="both"/>
            </w:pPr>
            <w:r w:rsidRPr="00BC486C">
              <w:t>Nabízený produkt, výrobce, název modelu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C6AA8BB" w14:textId="77777777" w:rsidR="00C96BE7" w:rsidRPr="006F31B3" w:rsidRDefault="00C96BE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2D80706" w14:textId="77777777" w:rsidR="00C96BE7" w:rsidRPr="006F31B3" w:rsidRDefault="00C96BE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C96BE7" w:rsidRPr="006F31B3" w14:paraId="1C91EAFD" w14:textId="77777777" w:rsidTr="00FC6B04">
        <w:tc>
          <w:tcPr>
            <w:tcW w:w="662" w:type="dxa"/>
          </w:tcPr>
          <w:p w14:paraId="464BA8D4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F98B491" w14:textId="0793EF27" w:rsidR="00C96BE7" w:rsidRPr="00BC486C" w:rsidRDefault="00C96BE7" w:rsidP="00DE1734">
            <w:pPr>
              <w:spacing w:line="278" w:lineRule="auto"/>
              <w:jc w:val="both"/>
            </w:pPr>
            <w:r>
              <w:t xml:space="preserve">Počet kusů - </w:t>
            </w:r>
            <w:r w:rsidRPr="00C96BE7">
              <w:rPr>
                <w:b/>
                <w:bCs/>
              </w:rPr>
              <w:t>4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053F991" w14:textId="514A616A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099EFD1" w14:textId="3518468B" w:rsidR="00C96BE7" w:rsidRPr="006F31B3" w:rsidRDefault="009D3F34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C96BE7" w:rsidRPr="006F31B3" w14:paraId="0268B93E" w14:textId="77777777" w:rsidTr="00FC6B04">
        <w:tc>
          <w:tcPr>
            <w:tcW w:w="662" w:type="dxa"/>
          </w:tcPr>
          <w:p w14:paraId="62E331BE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0F82E06" w14:textId="77777777" w:rsidR="00C96BE7" w:rsidRPr="00BC486C" w:rsidRDefault="00C96BE7" w:rsidP="00DE1734">
            <w:pPr>
              <w:spacing w:line="278" w:lineRule="auto"/>
              <w:jc w:val="both"/>
            </w:pPr>
            <w:r w:rsidRPr="00BC486C">
              <w:t>Typ přepínače – L2/L3 přepínač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C0A7A85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90AE7BB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C96BE7" w:rsidRPr="006F31B3" w14:paraId="290DE952" w14:textId="77777777" w:rsidTr="00FC6B04">
        <w:tc>
          <w:tcPr>
            <w:tcW w:w="662" w:type="dxa"/>
          </w:tcPr>
          <w:p w14:paraId="06973DDE" w14:textId="77777777" w:rsidR="00C96BE7" w:rsidRPr="006F31B3" w:rsidRDefault="00C96BE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32D25EB" w14:textId="77777777" w:rsidR="00C96BE7" w:rsidRPr="00BC486C" w:rsidRDefault="00C96BE7" w:rsidP="00DE1734">
            <w:pPr>
              <w:spacing w:line="278" w:lineRule="auto"/>
              <w:jc w:val="both"/>
            </w:pPr>
            <w:r w:rsidRPr="00BC486C">
              <w:t>Minimálně 48 neblokovaných portů 1/10/25GE s volitelným fyzickým rozhraním typu SFP28</w:t>
            </w:r>
            <w:r>
              <w:t xml:space="preserve"> </w:t>
            </w:r>
            <w:r w:rsidRPr="00AB712D">
              <w:rPr>
                <w:i/>
                <w:iCs/>
              </w:rPr>
              <w:t>(v nabízeném řešení uveďte počet a typ)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614A904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1A4C45E" w14:textId="77777777" w:rsidR="00C96BE7" w:rsidRPr="006F31B3" w:rsidRDefault="00C96BE7" w:rsidP="00DE1734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E52859C" w14:textId="77777777" w:rsidTr="00FC6B04">
        <w:tc>
          <w:tcPr>
            <w:tcW w:w="662" w:type="dxa"/>
          </w:tcPr>
          <w:p w14:paraId="15BCB7D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3E5C2A2" w14:textId="6779AA93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Minimálně 4 neblokované porty </w:t>
            </w:r>
            <w:r>
              <w:t>40/100</w:t>
            </w:r>
            <w:r w:rsidRPr="00BC486C">
              <w:t>GE s volitelným fyzickým rozhraním typu QSFP28 </w:t>
            </w:r>
            <w:r w:rsidRPr="00AB712D">
              <w:rPr>
                <w:i/>
                <w:iCs/>
              </w:rPr>
              <w:t>(uveďte počet a typ)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06884E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4C03F8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52617BA" w14:textId="77777777" w:rsidTr="00FC6B04">
        <w:tc>
          <w:tcPr>
            <w:tcW w:w="662" w:type="dxa"/>
          </w:tcPr>
          <w:p w14:paraId="6D70907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26246AD" w14:textId="771C2CBF" w:rsidR="0032419D" w:rsidRPr="00BC486C" w:rsidRDefault="0032419D" w:rsidP="0032419D">
            <w:pPr>
              <w:spacing w:line="278" w:lineRule="auto"/>
              <w:jc w:val="both"/>
            </w:pPr>
            <w:r w:rsidRPr="0096211E">
              <w:t>Osazení příslušnými vhodnými SFP/GBIC 25</w:t>
            </w:r>
            <w:r w:rsidR="0096211E" w:rsidRPr="0096211E">
              <w:t>GE a</w:t>
            </w:r>
            <w:r w:rsidRPr="0096211E">
              <w:t xml:space="preserve"> 100GE (optické moduly)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F3E05A1" w14:textId="24B2293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96AE6D3" w14:textId="61E3D8C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0117837" w14:textId="77777777" w:rsidTr="00FC6B04">
        <w:tc>
          <w:tcPr>
            <w:tcW w:w="662" w:type="dxa"/>
          </w:tcPr>
          <w:p w14:paraId="7EDC863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D14DB71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Možnost volby rychlosti 40/100GE na rozhraních typu QSFP28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4336F9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44BEEB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8C33B11" w14:textId="77777777" w:rsidTr="00FC6B04">
        <w:tc>
          <w:tcPr>
            <w:tcW w:w="662" w:type="dxa"/>
          </w:tcPr>
          <w:p w14:paraId="393D7D0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6F1F4A6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Interní redundantní napájecí zdroj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433E8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DC279B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42D43E4" w14:textId="77777777" w:rsidTr="00FC6B04">
        <w:tc>
          <w:tcPr>
            <w:tcW w:w="662" w:type="dxa"/>
          </w:tcPr>
          <w:p w14:paraId="14BDC4C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F32083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velikost sdíleného systémového bufferu </w:t>
            </w:r>
            <w:proofErr w:type="gramStart"/>
            <w:r w:rsidRPr="00BC486C">
              <w:t>36MB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D70FEB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2E988A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2AF5274" w14:textId="77777777" w:rsidTr="00FC6B04">
        <w:tc>
          <w:tcPr>
            <w:tcW w:w="662" w:type="dxa"/>
          </w:tcPr>
          <w:p w14:paraId="6792630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5ED4B1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Velikost MAC </w:t>
            </w:r>
            <w:proofErr w:type="spellStart"/>
            <w:r w:rsidRPr="00BC486C">
              <w:t>address</w:t>
            </w:r>
            <w:proofErr w:type="spellEnd"/>
            <w:r w:rsidRPr="00BC486C">
              <w:t xml:space="preserve"> tabulky min. 80000 </w:t>
            </w:r>
            <w:proofErr w:type="gramStart"/>
            <w:r w:rsidRPr="00BC486C">
              <w:t>36MB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B67C6B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73F4E6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250FA01" w14:textId="77777777" w:rsidTr="00FC6B04">
        <w:tc>
          <w:tcPr>
            <w:tcW w:w="662" w:type="dxa"/>
          </w:tcPr>
          <w:p w14:paraId="7AFB1D3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E9C57C5" w14:textId="3F0B82E0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počet IPv4 </w:t>
            </w:r>
            <w:proofErr w:type="spellStart"/>
            <w:r w:rsidRPr="00BC486C">
              <w:t>routes</w:t>
            </w:r>
            <w:proofErr w:type="spellEnd"/>
            <w:r w:rsidRPr="00BC486C">
              <w:t xml:space="preserve"> </w:t>
            </w:r>
            <w:r w:rsidR="00E52112" w:rsidRPr="00BC486C">
              <w:t xml:space="preserve">212000 </w:t>
            </w:r>
            <w:proofErr w:type="gramStart"/>
            <w:r w:rsidR="00E52112" w:rsidRPr="00BC486C">
              <w:t>36</w:t>
            </w:r>
            <w:r w:rsidRPr="00BC486C">
              <w:t>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EDFC80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A0A905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36FE3B0" w14:textId="77777777" w:rsidTr="00FC6B04">
        <w:tc>
          <w:tcPr>
            <w:tcW w:w="662" w:type="dxa"/>
          </w:tcPr>
          <w:p w14:paraId="0793D76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DBA3DA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počet IPv6 </w:t>
            </w:r>
            <w:proofErr w:type="spellStart"/>
            <w:r w:rsidRPr="00BC486C">
              <w:t>routes</w:t>
            </w:r>
            <w:proofErr w:type="spellEnd"/>
            <w:r w:rsidRPr="00BC486C">
              <w:t xml:space="preserve"> 212000 </w:t>
            </w:r>
            <w:proofErr w:type="gramStart"/>
            <w:r w:rsidRPr="00BC486C">
              <w:t>36MB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CDB862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CB6949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BFB37C6" w14:textId="77777777" w:rsidTr="00FC6B04">
        <w:tc>
          <w:tcPr>
            <w:tcW w:w="662" w:type="dxa"/>
          </w:tcPr>
          <w:p w14:paraId="067EA79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3EF03D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počet konfigurovatelných </w:t>
            </w:r>
            <w:proofErr w:type="spellStart"/>
            <w:r w:rsidRPr="00BC486C">
              <w:t>security</w:t>
            </w:r>
            <w:proofErr w:type="spellEnd"/>
            <w:r w:rsidRPr="00BC486C">
              <w:t xml:space="preserve"> ACL 27000 </w:t>
            </w:r>
            <w:proofErr w:type="gramStart"/>
            <w:r w:rsidRPr="00BC486C">
              <w:t>36MB</w:t>
            </w:r>
            <w:proofErr w:type="gramEnd"/>
            <w:r w:rsidRPr="00BC486C">
              <w:t>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374639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31C9E8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5228F5E" w14:textId="77777777" w:rsidTr="00FC6B04">
        <w:tc>
          <w:tcPr>
            <w:tcW w:w="662" w:type="dxa"/>
          </w:tcPr>
          <w:p w14:paraId="4F979BBE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63EA8A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přepínací kapacit min. 3.2 </w:t>
            </w:r>
            <w:proofErr w:type="spellStart"/>
            <w:r w:rsidRPr="00BC486C">
              <w:t>Tbps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CDA013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26C707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5DBCF04" w14:textId="77777777" w:rsidTr="00FC6B04">
        <w:tc>
          <w:tcPr>
            <w:tcW w:w="662" w:type="dxa"/>
          </w:tcPr>
          <w:p w14:paraId="29E2EDB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1C5E318" w14:textId="13B20E2C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Min. paketový výkon přepínače min. 1 </w:t>
            </w:r>
            <w:proofErr w:type="spellStart"/>
            <w:proofErr w:type="gramStart"/>
            <w:r w:rsidRPr="00BC486C">
              <w:t>Bpps</w:t>
            </w:r>
            <w:proofErr w:type="spellEnd"/>
            <w:r w:rsidRPr="00BC486C">
              <w:t>  </w:t>
            </w:r>
            <w:r w:rsidRPr="00AB712D">
              <w:rPr>
                <w:i/>
                <w:iCs/>
              </w:rPr>
              <w:t>(</w:t>
            </w:r>
            <w:proofErr w:type="gramEnd"/>
            <w:r w:rsidRPr="00AB712D">
              <w:rPr>
                <w:i/>
                <w:iCs/>
              </w:rPr>
              <w:t xml:space="preserve">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FA5B4E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3191F8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6B5D67A" w14:textId="77777777" w:rsidTr="00FC6B04">
        <w:tc>
          <w:tcPr>
            <w:tcW w:w="662" w:type="dxa"/>
          </w:tcPr>
          <w:p w14:paraId="3CA1BD2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3E2157A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IEEE 802.3ad (Link </w:t>
            </w:r>
            <w:proofErr w:type="spellStart"/>
            <w:proofErr w:type="gramStart"/>
            <w:r w:rsidRPr="00BC486C">
              <w:t>Aggregation</w:t>
            </w:r>
            <w:proofErr w:type="spellEnd"/>
            <w:r w:rsidRPr="00BC486C">
              <w:t xml:space="preserve"> - LAG</w:t>
            </w:r>
            <w:proofErr w:type="gram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35EA56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0FCA0E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D20AC4D" w14:textId="77777777" w:rsidTr="00FC6B04">
        <w:tc>
          <w:tcPr>
            <w:tcW w:w="662" w:type="dxa"/>
          </w:tcPr>
          <w:p w14:paraId="08F1B2E8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B6924A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IEEE 802.3ad přes více přepínačů ve stohu nebo více </w:t>
            </w:r>
            <w:proofErr w:type="spellStart"/>
            <w:r w:rsidRPr="00BC486C">
              <w:t>šasis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BB0FC1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FC469E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03DB18B" w14:textId="77777777" w:rsidTr="00FC6B04">
        <w:tc>
          <w:tcPr>
            <w:tcW w:w="662" w:type="dxa"/>
          </w:tcPr>
          <w:p w14:paraId="397EBB7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DEADEF5" w14:textId="2DC44241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Minimální počet aktivních VLAN 4000 </w:t>
            </w: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hodnotu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6783A3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D5E285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3C70ADD" w14:textId="77777777" w:rsidTr="00FC6B04">
        <w:tc>
          <w:tcPr>
            <w:tcW w:w="662" w:type="dxa"/>
          </w:tcPr>
          <w:p w14:paraId="09D126F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7CFD8B9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IEEE 802.</w:t>
            </w:r>
            <w:proofErr w:type="gramStart"/>
            <w:r w:rsidRPr="00BC486C">
              <w:t>1w - Rapid</w:t>
            </w:r>
            <w:proofErr w:type="gramEnd"/>
            <w:r w:rsidRPr="00BC486C">
              <w:t xml:space="preserve"> </w:t>
            </w:r>
            <w:proofErr w:type="spellStart"/>
            <w:r w:rsidRPr="00BC486C">
              <w:t>Spanning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Tree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Protocol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B9FDA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944142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2F2305C" w14:textId="77777777" w:rsidTr="00FC6B04">
        <w:tc>
          <w:tcPr>
            <w:tcW w:w="662" w:type="dxa"/>
          </w:tcPr>
          <w:p w14:paraId="35F8BE8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2B29086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Podpora instance </w:t>
            </w:r>
            <w:proofErr w:type="spellStart"/>
            <w:r w:rsidRPr="00BC486C">
              <w:t>spanning-tree</w:t>
            </w:r>
            <w:proofErr w:type="spellEnd"/>
            <w:r w:rsidRPr="00BC486C">
              <w:t xml:space="preserve"> protokolu per VLAN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75F16B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5F7EAA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70A8B05" w14:textId="77777777" w:rsidTr="00FC6B04">
        <w:tc>
          <w:tcPr>
            <w:tcW w:w="662" w:type="dxa"/>
          </w:tcPr>
          <w:p w14:paraId="40360087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2BF235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Podpora jumbo rámců (min. 9216 </w:t>
            </w:r>
            <w:proofErr w:type="spellStart"/>
            <w:r w:rsidRPr="00BC486C">
              <w:t>bytes</w:t>
            </w:r>
            <w:proofErr w:type="spell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9BBBAD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1FAA14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B8595B1" w14:textId="77777777" w:rsidTr="00FC6B04">
        <w:tc>
          <w:tcPr>
            <w:tcW w:w="662" w:type="dxa"/>
          </w:tcPr>
          <w:p w14:paraId="5A84115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7990361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Detekce protilehlého zařízení (např. CDP nebo LLDP)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423677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D46430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A55D81F" w14:textId="77777777" w:rsidTr="00FC6B04">
        <w:tc>
          <w:tcPr>
            <w:tcW w:w="662" w:type="dxa"/>
          </w:tcPr>
          <w:p w14:paraId="5ECC8BB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818618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Protokol MVRP nebo VTP pro definici a správu VLAN sítí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A61D8B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6C40DE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042624A" w14:textId="77777777" w:rsidTr="00FC6B04">
        <w:tc>
          <w:tcPr>
            <w:tcW w:w="662" w:type="dxa"/>
          </w:tcPr>
          <w:p w14:paraId="1A50CD2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8DABA8B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OSPFv2, OSPFv3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A331F8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64CED8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52D2224" w14:textId="77777777" w:rsidTr="00FC6B04">
        <w:tc>
          <w:tcPr>
            <w:tcW w:w="662" w:type="dxa"/>
          </w:tcPr>
          <w:p w14:paraId="5DC17477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19DF349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EIGRP (dle RFC draft-savage-eigrp-05 nebo RFC 7868)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38B339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476CF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7AFAFCF" w14:textId="77777777" w:rsidTr="00FC6B04">
        <w:tc>
          <w:tcPr>
            <w:tcW w:w="662" w:type="dxa"/>
          </w:tcPr>
          <w:p w14:paraId="0F839F1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779F67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BGPv4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CF0076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F5980D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5EC0667" w14:textId="77777777" w:rsidTr="00FC6B04">
        <w:tc>
          <w:tcPr>
            <w:tcW w:w="662" w:type="dxa"/>
          </w:tcPr>
          <w:p w14:paraId="29F888E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EA873DC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VXLAN s BGP EVPN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F71A16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548D3A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2862A88" w14:textId="77777777" w:rsidTr="00FC6B04">
        <w:tc>
          <w:tcPr>
            <w:tcW w:w="662" w:type="dxa"/>
          </w:tcPr>
          <w:p w14:paraId="7ABE96B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CA93A67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Policy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based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routing</w:t>
            </w:r>
            <w:proofErr w:type="spellEnd"/>
            <w:r w:rsidRPr="00BC486C">
              <w:t xml:space="preserve"> uvnitř VRF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33283B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3F3FEE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BB3CD2A" w14:textId="77777777" w:rsidTr="00FC6B04">
        <w:tc>
          <w:tcPr>
            <w:tcW w:w="662" w:type="dxa"/>
          </w:tcPr>
          <w:p w14:paraId="701A424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A6D7157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Graceful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Insertion</w:t>
            </w:r>
            <w:proofErr w:type="spellEnd"/>
            <w:r w:rsidRPr="00BC486C">
              <w:t xml:space="preserve"> and </w:t>
            </w:r>
            <w:proofErr w:type="spellStart"/>
            <w:r w:rsidRPr="00BC486C">
              <w:t>Removal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3A1F56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74FCE8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476A9AF" w14:textId="77777777" w:rsidTr="00FC6B04">
        <w:tc>
          <w:tcPr>
            <w:tcW w:w="662" w:type="dxa"/>
          </w:tcPr>
          <w:p w14:paraId="1BD2AB3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BFF001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IP </w:t>
            </w:r>
            <w:proofErr w:type="spellStart"/>
            <w:r w:rsidRPr="00BC486C">
              <w:t>Multicast</w:t>
            </w:r>
            <w:proofErr w:type="spellEnd"/>
            <w:r w:rsidRPr="00BC486C">
              <w:t xml:space="preserve"> </w:t>
            </w:r>
            <w:proofErr w:type="gramStart"/>
            <w:r w:rsidRPr="00BC486C">
              <w:t>( PIM</w:t>
            </w:r>
            <w:proofErr w:type="gramEnd"/>
            <w:r w:rsidRPr="00BC486C">
              <w:t xml:space="preserve"> SSM, PIM SM)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0B4865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893AD9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EFF7152" w14:textId="77777777" w:rsidTr="00FC6B04">
        <w:tc>
          <w:tcPr>
            <w:tcW w:w="662" w:type="dxa"/>
          </w:tcPr>
          <w:p w14:paraId="17587648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7BE5FE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Virtualizace směrovacích tabulek - např. </w:t>
            </w:r>
            <w:proofErr w:type="spellStart"/>
            <w:r w:rsidRPr="00BC486C">
              <w:t>Virtual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Routing</w:t>
            </w:r>
            <w:proofErr w:type="spellEnd"/>
            <w:r w:rsidRPr="00BC486C">
              <w:t xml:space="preserve"> and </w:t>
            </w:r>
            <w:proofErr w:type="spellStart"/>
            <w:r w:rsidRPr="00BC486C">
              <w:t>Forwarding</w:t>
            </w:r>
            <w:proofErr w:type="spellEnd"/>
            <w:r w:rsidRPr="00BC486C">
              <w:t xml:space="preserve"> (VRF)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D72002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97CACD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0143FCA" w14:textId="77777777" w:rsidTr="00FC6B04">
        <w:tc>
          <w:tcPr>
            <w:tcW w:w="662" w:type="dxa"/>
          </w:tcPr>
          <w:p w14:paraId="28AB3FF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CC2A7A6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MPLS VPN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2A663D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452305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451B0DA" w14:textId="77777777" w:rsidTr="00FC6B04">
        <w:tc>
          <w:tcPr>
            <w:tcW w:w="662" w:type="dxa"/>
          </w:tcPr>
          <w:p w14:paraId="23DFC9E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B5077A2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MPLS VPN přes GRE tunely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90A607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E245EB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F864CBF" w14:textId="77777777" w:rsidTr="00FC6B04">
        <w:tc>
          <w:tcPr>
            <w:tcW w:w="662" w:type="dxa"/>
          </w:tcPr>
          <w:p w14:paraId="3CFA5B0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B8338D1" w14:textId="5AA96DB0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MPLS VPN – 6VPE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4278DE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C7AD69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4452969" w14:textId="77777777" w:rsidTr="00FC6B04">
        <w:tc>
          <w:tcPr>
            <w:tcW w:w="662" w:type="dxa"/>
          </w:tcPr>
          <w:p w14:paraId="4E3B0D9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A84F0EF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First</w:t>
            </w:r>
            <w:proofErr w:type="spellEnd"/>
            <w:r w:rsidRPr="00BC486C">
              <w:t xml:space="preserve"> Hop </w:t>
            </w:r>
            <w:proofErr w:type="spellStart"/>
            <w:r w:rsidRPr="00BC486C">
              <w:t>Redundancy</w:t>
            </w:r>
            <w:proofErr w:type="spellEnd"/>
            <w:r w:rsidRPr="00BC486C">
              <w:t xml:space="preserve"> Protokol (např. VRRP, HSRP) pro IPv4 i IPv6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91BD89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C50010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19D8105" w14:textId="77777777" w:rsidTr="00FC6B04">
        <w:tc>
          <w:tcPr>
            <w:tcW w:w="662" w:type="dxa"/>
          </w:tcPr>
          <w:p w14:paraId="7C528B5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5B78B0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Reverse </w:t>
            </w:r>
            <w:proofErr w:type="spellStart"/>
            <w:r w:rsidRPr="00BC486C">
              <w:t>path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check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uRPF</w:t>
            </w:r>
            <w:proofErr w:type="spell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D5D54E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08ECEB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DCF4795" w14:textId="77777777" w:rsidTr="00FC6B04">
        <w:tc>
          <w:tcPr>
            <w:tcW w:w="662" w:type="dxa"/>
          </w:tcPr>
          <w:p w14:paraId="426B99A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4F24075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Minimální počet HW </w:t>
            </w:r>
            <w:proofErr w:type="spellStart"/>
            <w:r w:rsidRPr="00BC486C">
              <w:t>QoS</w:t>
            </w:r>
            <w:proofErr w:type="spellEnd"/>
            <w:r w:rsidRPr="00BC486C">
              <w:t xml:space="preserve"> front 8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C9FA97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434EF5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4F2D253" w14:textId="77777777" w:rsidTr="00FC6B04">
        <w:tc>
          <w:tcPr>
            <w:tcW w:w="662" w:type="dxa"/>
          </w:tcPr>
          <w:p w14:paraId="33F9EA9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5A92C99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proofErr w:type="gramStart"/>
            <w:r w:rsidRPr="00BC486C">
              <w:t>QoS</w:t>
            </w:r>
            <w:proofErr w:type="spellEnd"/>
            <w:r w:rsidRPr="00BC486C">
              <w:t xml:space="preserve"> - </w:t>
            </w:r>
            <w:proofErr w:type="spellStart"/>
            <w:r w:rsidRPr="00BC486C">
              <w:t>Strict</w:t>
            </w:r>
            <w:proofErr w:type="spellEnd"/>
            <w:proofErr w:type="gramEnd"/>
            <w:r w:rsidRPr="00BC486C">
              <w:t xml:space="preserve"> Priority </w:t>
            </w:r>
            <w:proofErr w:type="spellStart"/>
            <w:r w:rsidRPr="00BC486C">
              <w:t>Queue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620B49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FBCB18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DFC8CA5" w14:textId="77777777" w:rsidTr="00FC6B04">
        <w:tc>
          <w:tcPr>
            <w:tcW w:w="662" w:type="dxa"/>
          </w:tcPr>
          <w:p w14:paraId="727B64A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2D09AAF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QoS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classification</w:t>
            </w:r>
            <w:proofErr w:type="spellEnd"/>
            <w:r w:rsidRPr="00BC486C">
              <w:t xml:space="preserve"> – ACL, DSCP, </w:t>
            </w:r>
            <w:proofErr w:type="spellStart"/>
            <w:r w:rsidRPr="00BC486C">
              <w:t>CoS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based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7CADA8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C2F4F2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B6EE505" w14:textId="77777777" w:rsidTr="00FC6B04">
        <w:tc>
          <w:tcPr>
            <w:tcW w:w="662" w:type="dxa"/>
          </w:tcPr>
          <w:p w14:paraId="7CAC6AFB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D91259A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QoS</w:t>
            </w:r>
            <w:proofErr w:type="spellEnd"/>
            <w:r w:rsidRPr="00BC486C">
              <w:t xml:space="preserve"> </w:t>
            </w:r>
            <w:proofErr w:type="spellStart"/>
            <w:proofErr w:type="gramStart"/>
            <w:r w:rsidRPr="00BC486C">
              <w:t>marking</w:t>
            </w:r>
            <w:proofErr w:type="spellEnd"/>
            <w:r w:rsidRPr="00BC486C">
              <w:t xml:space="preserve"> - DSCP</w:t>
            </w:r>
            <w:proofErr w:type="gramEnd"/>
            <w:r w:rsidRPr="00BC486C">
              <w:t xml:space="preserve">, </w:t>
            </w:r>
            <w:proofErr w:type="spellStart"/>
            <w:r w:rsidRPr="00BC486C">
              <w:t>CoS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45C800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BA95D5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688A4E8" w14:textId="77777777" w:rsidTr="00FC6B04">
        <w:tc>
          <w:tcPr>
            <w:tcW w:w="662" w:type="dxa"/>
          </w:tcPr>
          <w:p w14:paraId="0854A17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1C267D5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QoS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Policing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A1632E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0AC215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8D7BB3C" w14:textId="77777777" w:rsidTr="00FC6B04">
        <w:tc>
          <w:tcPr>
            <w:tcW w:w="662" w:type="dxa"/>
          </w:tcPr>
          <w:p w14:paraId="332B33FF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B767DB4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QoS</w:t>
            </w:r>
            <w:proofErr w:type="spellEnd"/>
            <w:r w:rsidRPr="00BC486C">
              <w:t xml:space="preserve">-Per </w:t>
            </w:r>
            <w:proofErr w:type="spellStart"/>
            <w:r w:rsidRPr="00BC486C">
              <w:t>Flow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policing</w:t>
            </w:r>
            <w:proofErr w:type="spellEnd"/>
            <w:r w:rsidRPr="00BC486C">
              <w:t xml:space="preserve"> – min 2 úrovně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BC1217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B2E434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291017A" w14:textId="77777777" w:rsidTr="00FC6B04">
        <w:tc>
          <w:tcPr>
            <w:tcW w:w="662" w:type="dxa"/>
          </w:tcPr>
          <w:p w14:paraId="7736A85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6E5E12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Automatické nastavení </w:t>
            </w:r>
            <w:proofErr w:type="spellStart"/>
            <w:r w:rsidRPr="00BC486C">
              <w:t>QoS</w:t>
            </w:r>
            <w:proofErr w:type="spellEnd"/>
            <w:r w:rsidRPr="00BC486C">
              <w:t xml:space="preserve"> parametrů (</w:t>
            </w:r>
            <w:proofErr w:type="spellStart"/>
            <w:r w:rsidRPr="00BC486C">
              <w:t>AutoQoS</w:t>
            </w:r>
            <w:proofErr w:type="spellEnd"/>
            <w:r w:rsidRPr="00BC486C">
              <w:t xml:space="preserve"> nebo ekvivalentní)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FABE2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D5EA29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74FC40C" w14:textId="77777777" w:rsidTr="00FC6B04">
        <w:tc>
          <w:tcPr>
            <w:tcW w:w="662" w:type="dxa"/>
          </w:tcPr>
          <w:p w14:paraId="1FF2981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8C24E80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First</w:t>
            </w:r>
            <w:proofErr w:type="spellEnd"/>
            <w:r w:rsidRPr="00BC486C">
              <w:t xml:space="preserve"> Hop </w:t>
            </w:r>
            <w:proofErr w:type="spellStart"/>
            <w:r w:rsidRPr="00BC486C">
              <w:t>Redundancy</w:t>
            </w:r>
            <w:proofErr w:type="spellEnd"/>
            <w:r w:rsidRPr="00BC486C">
              <w:t xml:space="preserve"> Protokol pro IPv6 (</w:t>
            </w:r>
            <w:proofErr w:type="gramStart"/>
            <w:r w:rsidRPr="00BC486C">
              <w:t>HSRP -</w:t>
            </w:r>
            <w:proofErr w:type="spellStart"/>
            <w:r w:rsidRPr="00BC486C">
              <w:t>bo</w:t>
            </w:r>
            <w:proofErr w:type="spellEnd"/>
            <w:proofErr w:type="gramEnd"/>
            <w:r w:rsidRPr="00BC486C">
              <w:t xml:space="preserve"> VRRP)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14A66A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E5112E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E72BE01" w14:textId="77777777" w:rsidTr="00FC6B04">
        <w:tc>
          <w:tcPr>
            <w:tcW w:w="662" w:type="dxa"/>
          </w:tcPr>
          <w:p w14:paraId="0A20D1CF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81DB6A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IPv6 </w:t>
            </w:r>
            <w:proofErr w:type="spellStart"/>
            <w:r w:rsidRPr="00BC486C">
              <w:t>services</w:t>
            </w:r>
            <w:proofErr w:type="spellEnd"/>
            <w:r w:rsidRPr="00BC486C">
              <w:t xml:space="preserve"> (Tel-t, SSH, </w:t>
            </w:r>
            <w:proofErr w:type="spellStart"/>
            <w:r w:rsidRPr="00BC486C">
              <w:t>Syslog</w:t>
            </w:r>
            <w:proofErr w:type="spellEnd"/>
            <w:r w:rsidRPr="00BC486C">
              <w:t>, DHCP)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6F6322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DEF3FE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62C747D" w14:textId="77777777" w:rsidTr="00FC6B04">
        <w:tc>
          <w:tcPr>
            <w:tcW w:w="662" w:type="dxa"/>
          </w:tcPr>
          <w:p w14:paraId="72F024C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1BF95CD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IPv6 </w:t>
            </w:r>
            <w:proofErr w:type="spellStart"/>
            <w:r w:rsidRPr="00BC486C">
              <w:t>QoS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DE2933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8378D1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F4BB428" w14:textId="77777777" w:rsidTr="00FC6B04">
        <w:tc>
          <w:tcPr>
            <w:tcW w:w="662" w:type="dxa"/>
          </w:tcPr>
          <w:p w14:paraId="627D9DAC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816CD8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IPv6 </w:t>
            </w:r>
            <w:proofErr w:type="spellStart"/>
            <w:r w:rsidRPr="00BC486C">
              <w:t>First</w:t>
            </w:r>
            <w:proofErr w:type="spellEnd"/>
            <w:r w:rsidRPr="00BC486C">
              <w:t xml:space="preserve"> Hop </w:t>
            </w:r>
            <w:proofErr w:type="spellStart"/>
            <w:r w:rsidRPr="00BC486C">
              <w:t>Security</w:t>
            </w:r>
            <w:proofErr w:type="spellEnd"/>
            <w:r w:rsidRPr="00BC486C">
              <w:t xml:space="preserve"> (RA </w:t>
            </w:r>
            <w:proofErr w:type="spellStart"/>
            <w:r w:rsidRPr="00BC486C">
              <w:t>guard</w:t>
            </w:r>
            <w:proofErr w:type="spellEnd"/>
            <w:r w:rsidRPr="00BC486C">
              <w:t xml:space="preserve">, DHCPv6 </w:t>
            </w:r>
            <w:proofErr w:type="spellStart"/>
            <w:r w:rsidRPr="00BC486C">
              <w:t>guard</w:t>
            </w:r>
            <w:proofErr w:type="spellEnd"/>
            <w:r w:rsidRPr="00BC486C">
              <w:t xml:space="preserve">, IPv6 source </w:t>
            </w:r>
            <w:proofErr w:type="spellStart"/>
            <w:r w:rsidRPr="00BC486C">
              <w:t>guard</w:t>
            </w:r>
            <w:proofErr w:type="spell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DD7085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D688F3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877851F" w14:textId="77777777" w:rsidTr="00FC6B04">
        <w:tc>
          <w:tcPr>
            <w:tcW w:w="662" w:type="dxa"/>
          </w:tcPr>
          <w:p w14:paraId="764B47C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10CC68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Port ACL, VLAN ACL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228F5F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872000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3A8F92D" w14:textId="77777777" w:rsidTr="00FC6B04">
        <w:tc>
          <w:tcPr>
            <w:tcW w:w="662" w:type="dxa"/>
          </w:tcPr>
          <w:p w14:paraId="4C3AF72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D27E3BE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Paketové filtry (ACL) jsou stále aplikovány a filtrují i v případě, že jsou na nich prováděny změny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E58A45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9A4D5C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B568510" w14:textId="77777777" w:rsidTr="00FC6B04">
        <w:tc>
          <w:tcPr>
            <w:tcW w:w="662" w:type="dxa"/>
          </w:tcPr>
          <w:p w14:paraId="046BDF56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9638B42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Ochrana proti nahrání modifikovaného software do zařízení prostřednictvím image </w:t>
            </w:r>
            <w:proofErr w:type="spellStart"/>
            <w:r w:rsidRPr="00BC486C">
              <w:t>signing</w:t>
            </w:r>
            <w:proofErr w:type="spellEnd"/>
            <w:r w:rsidRPr="00BC486C">
              <w:t xml:space="preserve"> a funkce </w:t>
            </w:r>
            <w:proofErr w:type="spellStart"/>
            <w:r w:rsidRPr="00BC486C">
              <w:t>secure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, která ověřuje autentičnost a integritu jak </w:t>
            </w:r>
            <w:proofErr w:type="spellStart"/>
            <w:r w:rsidRPr="00BC486C">
              <w:t>bootloaderu</w:t>
            </w:r>
            <w:proofErr w:type="spellEnd"/>
            <w:r w:rsidRPr="00BC486C">
              <w:t xml:space="preserve">, tak i samotného operačního systému zařízení prostřednictvím interních HW prostředků - tzv. </w:t>
            </w:r>
            <w:proofErr w:type="spellStart"/>
            <w:r w:rsidRPr="00BC486C">
              <w:t>trusted</w:t>
            </w:r>
            <w:proofErr w:type="spellEnd"/>
            <w:r w:rsidRPr="00BC486C">
              <w:t xml:space="preserve"> modulů 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AE2327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2B7417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A507229" w14:textId="77777777" w:rsidTr="00FC6B04">
        <w:tc>
          <w:tcPr>
            <w:tcW w:w="662" w:type="dxa"/>
          </w:tcPr>
          <w:p w14:paraId="613B77B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16BF36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HW </w:t>
            </w:r>
            <w:proofErr w:type="spellStart"/>
            <w:r w:rsidRPr="00BC486C">
              <w:t>trusted</w:t>
            </w:r>
            <w:proofErr w:type="spellEnd"/>
            <w:r w:rsidRPr="00BC486C">
              <w:t xml:space="preserve"> modul využíván pro bezpečné uložení hesel a šifrovacích klíčů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565AD6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8BA335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49B23E8" w14:textId="77777777" w:rsidTr="00FC6B04">
        <w:tc>
          <w:tcPr>
            <w:tcW w:w="662" w:type="dxa"/>
          </w:tcPr>
          <w:p w14:paraId="2B387BC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0F0E51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Podpora SUDI (IEEE 802.1AR) autentizace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492A4B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8C5BAC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401F93A" w14:textId="77777777" w:rsidTr="00FC6B04">
        <w:tc>
          <w:tcPr>
            <w:tcW w:w="662" w:type="dxa"/>
          </w:tcPr>
          <w:p w14:paraId="0EBD5D4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1B0A9D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IPv6 Port ACL, VLAN ACL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1705B4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6B434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6465CA1" w14:textId="77777777" w:rsidTr="00FC6B04">
        <w:tc>
          <w:tcPr>
            <w:tcW w:w="662" w:type="dxa"/>
          </w:tcPr>
          <w:p w14:paraId="1AC3038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66A591C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IEEE 802.1AE na všech portech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8E95A9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B444CE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5DF586A" w14:textId="77777777" w:rsidTr="00FC6B04">
        <w:tc>
          <w:tcPr>
            <w:tcW w:w="662" w:type="dxa"/>
          </w:tcPr>
          <w:p w14:paraId="045C873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CBC5D9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IEEE 802.1ae (AES-GCM-256) na všech portech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15E3E9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793382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96BFC2C" w14:textId="77777777" w:rsidTr="00FC6B04">
        <w:tc>
          <w:tcPr>
            <w:tcW w:w="662" w:type="dxa"/>
          </w:tcPr>
          <w:p w14:paraId="344F9F38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6D9BF079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Source-Group Tag Exchange </w:t>
            </w:r>
            <w:proofErr w:type="spellStart"/>
            <w:r w:rsidRPr="00BC486C">
              <w:t>Protocol</w:t>
            </w:r>
            <w:proofErr w:type="spellEnd"/>
            <w:r w:rsidRPr="00BC486C">
              <w:t xml:space="preserve"> nebo ekvivalentní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265369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FEBF03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AA6BE39" w14:textId="77777777" w:rsidTr="00FC6B04">
        <w:tc>
          <w:tcPr>
            <w:tcW w:w="662" w:type="dxa"/>
          </w:tcPr>
          <w:p w14:paraId="2EB5FDA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6D19996" w14:textId="1D084A95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IGMP</w:t>
            </w:r>
            <w:r w:rsidR="006A71B1">
              <w:t xml:space="preserve"> </w:t>
            </w:r>
            <w:r w:rsidRPr="00BC486C">
              <w:t xml:space="preserve">v3 </w:t>
            </w:r>
            <w:proofErr w:type="spellStart"/>
            <w:r w:rsidRPr="00BC486C">
              <w:t>snooping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1FDCAC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058685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3DBD638" w14:textId="77777777" w:rsidTr="00FC6B04">
        <w:tc>
          <w:tcPr>
            <w:tcW w:w="662" w:type="dxa"/>
          </w:tcPr>
          <w:p w14:paraId="49DC7687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9BC033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MLD </w:t>
            </w:r>
            <w:proofErr w:type="spellStart"/>
            <w:r w:rsidRPr="00BC486C">
              <w:t>snooping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CD43D9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4B467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FDAE47C" w14:textId="77777777" w:rsidTr="00FC6B04">
        <w:tc>
          <w:tcPr>
            <w:tcW w:w="662" w:type="dxa"/>
          </w:tcPr>
          <w:p w14:paraId="73B5EDA5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56AC1D6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Multicast</w:t>
            </w:r>
            <w:proofErr w:type="spellEnd"/>
            <w:r w:rsidRPr="00BC486C">
              <w:t xml:space="preserve"> DNS (</w:t>
            </w:r>
            <w:proofErr w:type="spellStart"/>
            <w:r w:rsidRPr="00BC486C">
              <w:t>mDNS</w:t>
            </w:r>
            <w:proofErr w:type="spellEnd"/>
            <w:r w:rsidRPr="00BC486C">
              <w:t xml:space="preserve">) </w:t>
            </w:r>
            <w:proofErr w:type="spellStart"/>
            <w:r w:rsidRPr="00BC486C">
              <w:t>gateway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9B01F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4A8192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F6A6B64" w14:textId="77777777" w:rsidTr="00FC6B04">
        <w:tc>
          <w:tcPr>
            <w:tcW w:w="662" w:type="dxa"/>
          </w:tcPr>
          <w:p w14:paraId="1B7C3CAB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8303AE0" w14:textId="4B1ACA19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Application</w:t>
            </w:r>
            <w:proofErr w:type="spellEnd"/>
            <w:r w:rsidRPr="00BC486C">
              <w:t xml:space="preserve"> </w:t>
            </w:r>
            <w:proofErr w:type="spellStart"/>
            <w:r w:rsidR="009D3F34" w:rsidRPr="00BC486C">
              <w:t>Visibility</w:t>
            </w:r>
            <w:proofErr w:type="spellEnd"/>
            <w:r w:rsidR="009D3F34" w:rsidRPr="00BC486C">
              <w:t xml:space="preserve"> – Pokročilá</w:t>
            </w:r>
            <w:r w:rsidRPr="00BC486C">
              <w:t xml:space="preserve"> detekce a klasifikace jednotlivých přenášených aplikací (DPI na 7. vrstvě OSI modelu dle aplikačních signatur)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D4F532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736E13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98BCA42" w14:textId="77777777" w:rsidTr="00FC6B04">
        <w:tc>
          <w:tcPr>
            <w:tcW w:w="662" w:type="dxa"/>
          </w:tcPr>
          <w:p w14:paraId="30A6E3EC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D82B3AC" w14:textId="59BE9AC1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Application</w:t>
            </w:r>
            <w:proofErr w:type="spellEnd"/>
            <w:r w:rsidRPr="00BC486C">
              <w:t xml:space="preserve"> </w:t>
            </w:r>
            <w:proofErr w:type="spellStart"/>
            <w:r w:rsidR="009D3F34" w:rsidRPr="00BC486C">
              <w:t>Visibility</w:t>
            </w:r>
            <w:proofErr w:type="spellEnd"/>
            <w:r w:rsidR="009D3F34" w:rsidRPr="00BC486C">
              <w:t xml:space="preserve"> – Monitorování</w:t>
            </w:r>
            <w:r w:rsidRPr="00BC486C">
              <w:t xml:space="preserve"> aplikačních toků (všech paketů) prostřednictvím technologie </w:t>
            </w:r>
            <w:proofErr w:type="spellStart"/>
            <w:r w:rsidRPr="00BC486C">
              <w:t>NetFlow</w:t>
            </w:r>
            <w:proofErr w:type="spellEnd"/>
            <w:r w:rsidRPr="00BC486C">
              <w:t xml:space="preserve"> nebo ekvivalentní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A33864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5B345D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74EA121" w14:textId="77777777" w:rsidTr="00FC6B04">
        <w:tc>
          <w:tcPr>
            <w:tcW w:w="662" w:type="dxa"/>
          </w:tcPr>
          <w:p w14:paraId="62DB2ECD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0D9F4CBC" w14:textId="41341A78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Application</w:t>
            </w:r>
            <w:proofErr w:type="spellEnd"/>
            <w:r w:rsidRPr="00BC486C">
              <w:t xml:space="preserve"> </w:t>
            </w:r>
            <w:proofErr w:type="spellStart"/>
            <w:r w:rsidR="009D3F34" w:rsidRPr="00BC486C">
              <w:t>Visibility</w:t>
            </w:r>
            <w:proofErr w:type="spellEnd"/>
            <w:r w:rsidR="009D3F34" w:rsidRPr="00BC486C">
              <w:t xml:space="preserve"> – Možnost</w:t>
            </w:r>
            <w:r w:rsidRPr="00BC486C">
              <w:t xml:space="preserve"> definice klíčových atributů a parametrů monitorovaných toků včetně parametrů: zdrojová/cílová MAC adresa, zdrojová/cílová IP adresa, zdrojová/cílová VLAN, TCP </w:t>
            </w:r>
            <w:proofErr w:type="spellStart"/>
            <w:r w:rsidRPr="00BC486C">
              <w:t>flags</w:t>
            </w:r>
            <w:proofErr w:type="spellEnd"/>
            <w:r w:rsidRPr="00BC486C">
              <w:t>, TCP sekvenční čísla, hodnota TTL, ICMP kód, IGMP type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34F8F1B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31CB3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5573B4CF" w14:textId="77777777" w:rsidTr="00FC6B04">
        <w:tc>
          <w:tcPr>
            <w:tcW w:w="662" w:type="dxa"/>
          </w:tcPr>
          <w:p w14:paraId="0E882AC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8DE128D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Export monitorovaných dat ve formátu </w:t>
            </w:r>
            <w:proofErr w:type="spellStart"/>
            <w:r w:rsidRPr="00BC486C">
              <w:t>NetFlow</w:t>
            </w:r>
            <w:proofErr w:type="spellEnd"/>
            <w:r w:rsidRPr="00BC486C">
              <w:t xml:space="preserve"> v9 nebo IPFIX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A7A612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3EEA66E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7AB8798C" w14:textId="77777777" w:rsidTr="00FC6B04">
        <w:tc>
          <w:tcPr>
            <w:tcW w:w="662" w:type="dxa"/>
          </w:tcPr>
          <w:p w14:paraId="52EC43C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CF1670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Podpora Full </w:t>
            </w:r>
            <w:proofErr w:type="spellStart"/>
            <w:r w:rsidRPr="00BC486C">
              <w:t>Flexible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Netflow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409B4A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3637CD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CCCFD50" w14:textId="77777777" w:rsidTr="00FC6B04">
        <w:tc>
          <w:tcPr>
            <w:tcW w:w="662" w:type="dxa"/>
          </w:tcPr>
          <w:p w14:paraId="121BFA5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65F35C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SSHv2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D9E847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4C57B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99F597E" w14:textId="77777777" w:rsidTr="00FC6B04">
        <w:tc>
          <w:tcPr>
            <w:tcW w:w="662" w:type="dxa"/>
          </w:tcPr>
          <w:p w14:paraId="1F1EC200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A054EF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CLI rozhraní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8B3592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37138D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4622DCF" w14:textId="77777777" w:rsidTr="00FC6B04">
        <w:tc>
          <w:tcPr>
            <w:tcW w:w="662" w:type="dxa"/>
          </w:tcPr>
          <w:p w14:paraId="3138FD2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253CA5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Vzdálená identifikace zařízení pomocí "Blue </w:t>
            </w:r>
            <w:proofErr w:type="spellStart"/>
            <w:r w:rsidRPr="00BC486C">
              <w:t>Beacon</w:t>
            </w:r>
            <w:proofErr w:type="spellEnd"/>
            <w:r w:rsidRPr="00BC486C">
              <w:t>" mechanismu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385F59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52AC20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A30BDE2" w14:textId="77777777" w:rsidTr="00FC6B04">
        <w:tc>
          <w:tcPr>
            <w:tcW w:w="662" w:type="dxa"/>
          </w:tcPr>
          <w:p w14:paraId="6584189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7AF5FA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Model-</w:t>
            </w:r>
            <w:proofErr w:type="spellStart"/>
            <w:r w:rsidRPr="00BC486C">
              <w:t>driven</w:t>
            </w:r>
            <w:proofErr w:type="spellEnd"/>
            <w:r w:rsidRPr="00BC486C">
              <w:t xml:space="preserve"> programovatelnost prostřednictvím RESTCONF, NETCONF/YANG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DF434A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C948EA2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64629F7" w14:textId="77777777" w:rsidTr="00FC6B04">
        <w:tc>
          <w:tcPr>
            <w:tcW w:w="662" w:type="dxa"/>
          </w:tcPr>
          <w:p w14:paraId="4AF1698F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2A6B605A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Python </w:t>
            </w:r>
            <w:proofErr w:type="spellStart"/>
            <w:r w:rsidRPr="00BC486C">
              <w:t>scripting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45C288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E8B6FA1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03C7DFEF" w14:textId="77777777" w:rsidTr="00FC6B04">
        <w:tc>
          <w:tcPr>
            <w:tcW w:w="662" w:type="dxa"/>
          </w:tcPr>
          <w:p w14:paraId="1CC49E3B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DF70B6F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Linux </w:t>
            </w:r>
            <w:proofErr w:type="spellStart"/>
            <w:r w:rsidRPr="00BC486C">
              <w:t>shell</w:t>
            </w:r>
            <w:proofErr w:type="spellEnd"/>
            <w:r w:rsidRPr="00BC486C">
              <w:t>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97E7E8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4C9261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6A13A363" w14:textId="77777777" w:rsidTr="00FC6B04">
        <w:tc>
          <w:tcPr>
            <w:tcW w:w="662" w:type="dxa"/>
          </w:tcPr>
          <w:p w14:paraId="25E68C8C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18AA9D98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Interpretace uživatelských skriptů a jejich aktivace asynchronní událostí v systému zařízení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46C95A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4B6F64C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4D32C64B" w14:textId="77777777" w:rsidTr="00FC6B04">
        <w:tc>
          <w:tcPr>
            <w:tcW w:w="662" w:type="dxa"/>
          </w:tcPr>
          <w:p w14:paraId="0E700EBE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BF25993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Application</w:t>
            </w:r>
            <w:proofErr w:type="spellEnd"/>
            <w:r w:rsidRPr="00BC486C">
              <w:t xml:space="preserve"> hosting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B63525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C5AA9D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611A7C2" w14:textId="77777777" w:rsidTr="00FC6B04">
        <w:tc>
          <w:tcPr>
            <w:tcW w:w="662" w:type="dxa"/>
          </w:tcPr>
          <w:p w14:paraId="00F6297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7EA0F2D2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Streaming</w:t>
            </w:r>
            <w:proofErr w:type="spellEnd"/>
            <w:r w:rsidRPr="00BC486C">
              <w:t xml:space="preserve"> telemetrie prostřednictvím NETCONF/XML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F905E85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086FFD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4D03197" w14:textId="77777777" w:rsidTr="00FC6B04">
        <w:tc>
          <w:tcPr>
            <w:tcW w:w="662" w:type="dxa"/>
          </w:tcPr>
          <w:p w14:paraId="5E5D9059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6777C20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SNMPv2/v3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0E1B0A3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D425554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B7149EC" w14:textId="77777777" w:rsidTr="00FC6B04">
        <w:tc>
          <w:tcPr>
            <w:tcW w:w="662" w:type="dxa"/>
          </w:tcPr>
          <w:p w14:paraId="120B1891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EBA3AAE" w14:textId="77777777" w:rsidR="0032419D" w:rsidRPr="00BC486C" w:rsidRDefault="0032419D" w:rsidP="0032419D">
            <w:pPr>
              <w:spacing w:line="278" w:lineRule="auto"/>
              <w:jc w:val="both"/>
            </w:pPr>
            <w:proofErr w:type="spellStart"/>
            <w:r w:rsidRPr="00BC486C">
              <w:t>Inventarizovatelnost</w:t>
            </w:r>
            <w:proofErr w:type="spellEnd"/>
            <w:r w:rsidRPr="00BC486C">
              <w:t xml:space="preserve"> komponent integrovanou RFID identifikací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96A1467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59DA289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114A9F8F" w14:textId="77777777" w:rsidTr="00FC6B04">
        <w:tc>
          <w:tcPr>
            <w:tcW w:w="662" w:type="dxa"/>
          </w:tcPr>
          <w:p w14:paraId="642DA8A4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6AB877A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TACACS+ nebo RADIUS klient pro AAA (autentizace, autorizace, </w:t>
            </w:r>
            <w:proofErr w:type="spellStart"/>
            <w:r w:rsidRPr="00BC486C">
              <w:t>accounting</w:t>
            </w:r>
            <w:proofErr w:type="spellEnd"/>
            <w:r w:rsidRPr="00BC486C">
              <w:t>)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D791C6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A426C88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FDFA3E3" w14:textId="77777777" w:rsidTr="00FC6B04">
        <w:tc>
          <w:tcPr>
            <w:tcW w:w="662" w:type="dxa"/>
          </w:tcPr>
          <w:p w14:paraId="76D7F7FA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5651398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Vzdálený port </w:t>
            </w:r>
            <w:proofErr w:type="spellStart"/>
            <w:r w:rsidRPr="00BC486C">
              <w:t>mirroring</w:t>
            </w:r>
            <w:proofErr w:type="spellEnd"/>
            <w:r w:rsidRPr="00BC486C">
              <w:t xml:space="preserve"> (ERSPAN), min. na 3 roky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51854F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1817E86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26BFBAE8" w14:textId="77777777" w:rsidTr="00FC6B04">
        <w:tc>
          <w:tcPr>
            <w:tcW w:w="662" w:type="dxa"/>
          </w:tcPr>
          <w:p w14:paraId="319F00B3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3BEAA69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NTPv3 server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4051D2F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33D6E5D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32419D" w:rsidRPr="006F31B3" w14:paraId="344E93DA" w14:textId="77777777" w:rsidTr="00FC6B04">
        <w:tc>
          <w:tcPr>
            <w:tcW w:w="662" w:type="dxa"/>
          </w:tcPr>
          <w:p w14:paraId="247216F2" w14:textId="77777777" w:rsidR="0032419D" w:rsidRPr="006F31B3" w:rsidRDefault="0032419D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6" w:type="dxa"/>
          </w:tcPr>
          <w:p w14:paraId="47E71263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Záruka 5 let, oprava s reakcí NBD </w:t>
            </w:r>
          </w:p>
          <w:p w14:paraId="06B93CF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• servis je poskytován výrobcem  </w:t>
            </w:r>
          </w:p>
          <w:p w14:paraId="0B642014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• jediné kontaktní místo pro nahlášení poruch pro všechny komponenty dodávaného systému  </w:t>
            </w:r>
          </w:p>
          <w:p w14:paraId="1B2F6507" w14:textId="77777777" w:rsidR="0032419D" w:rsidRPr="00BC486C" w:rsidRDefault="0032419D" w:rsidP="0032419D">
            <w:pPr>
              <w:spacing w:line="278" w:lineRule="auto"/>
              <w:jc w:val="both"/>
            </w:pPr>
            <w:r w:rsidRPr="00BC486C">
              <w:t>• možnost stažení ovladačů a management software na webových stránkách  </w:t>
            </w:r>
          </w:p>
          <w:p w14:paraId="04437525" w14:textId="6221E675" w:rsidR="0032419D" w:rsidRPr="00BC486C" w:rsidRDefault="0032419D" w:rsidP="0032419D">
            <w:pPr>
              <w:spacing w:line="278" w:lineRule="auto"/>
              <w:jc w:val="both"/>
            </w:pPr>
            <w:r w:rsidRPr="00BC486C">
              <w:t xml:space="preserve">• zdarma aktualizace </w:t>
            </w:r>
            <w:r w:rsidR="0065197B">
              <w:t>IOS</w:t>
            </w:r>
            <w:r w:rsidR="0065197B" w:rsidRPr="00BC486C">
              <w:t xml:space="preserve"> </w:t>
            </w:r>
            <w:r w:rsidRPr="00BC486C">
              <w:t>min. po dobu platné podpory   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AF1B760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614BACA" w14:textId="77777777" w:rsidR="0032419D" w:rsidRPr="006F31B3" w:rsidRDefault="0032419D" w:rsidP="0032419D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68856E51" w14:textId="77777777" w:rsidR="006514D9" w:rsidRDefault="006514D9" w:rsidP="00A34710"/>
    <w:p w14:paraId="1E103342" w14:textId="77777777" w:rsidR="00E52112" w:rsidRDefault="00E52112" w:rsidP="00A34710"/>
    <w:p w14:paraId="05256B32" w14:textId="795F2357" w:rsidR="00AE1A49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34" w:name="_Toc203488771"/>
      <w:r w:rsidR="00AE1A49" w:rsidRPr="008439ED">
        <w:rPr>
          <w:sz w:val="28"/>
          <w:szCs w:val="28"/>
        </w:rPr>
        <w:t>Servery</w:t>
      </w:r>
      <w:r w:rsidR="00AE1A49">
        <w:rPr>
          <w:sz w:val="28"/>
          <w:szCs w:val="28"/>
        </w:rPr>
        <w:t xml:space="preserve"> pro virtualizaci</w:t>
      </w:r>
      <w:bookmarkEnd w:id="34"/>
    </w:p>
    <w:p w14:paraId="527232AB" w14:textId="77777777" w:rsidR="006514D9" w:rsidRPr="006514D9" w:rsidRDefault="006514D9" w:rsidP="006514D9"/>
    <w:p w14:paraId="078E1CDB" w14:textId="77777777" w:rsidR="00AE1A49" w:rsidRPr="00BC486C" w:rsidRDefault="00AE1A49" w:rsidP="00AE1A49">
      <w:pPr>
        <w:spacing w:line="278" w:lineRule="auto"/>
        <w:jc w:val="both"/>
      </w:pPr>
      <w:r w:rsidRPr="00BC486C">
        <w:t>Servery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1"/>
        <w:gridCol w:w="7040"/>
        <w:gridCol w:w="1309"/>
        <w:gridCol w:w="2997"/>
      </w:tblGrid>
      <w:tr w:rsidR="00AE1A49" w:rsidRPr="00BC486C" w14:paraId="224ADB4B" w14:textId="77777777" w:rsidTr="004E7A71">
        <w:trPr>
          <w:tblHeader/>
        </w:trPr>
        <w:tc>
          <w:tcPr>
            <w:tcW w:w="661" w:type="dxa"/>
            <w:shd w:val="clear" w:color="auto" w:fill="DEEAF6" w:themeFill="accent5" w:themeFillTint="33"/>
          </w:tcPr>
          <w:p w14:paraId="71F5C02B" w14:textId="77777777" w:rsidR="00AE1A49" w:rsidRPr="00BC486C" w:rsidRDefault="00AE1A49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40" w:type="dxa"/>
            <w:shd w:val="clear" w:color="auto" w:fill="DEEAF6" w:themeFill="accent5" w:themeFillTint="33"/>
          </w:tcPr>
          <w:p w14:paraId="7BDA1DD0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9B6BFDA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72EB01CF" w14:textId="77777777" w:rsidR="00AE1A49" w:rsidRPr="00BC486C" w:rsidRDefault="00AE1A49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CB14687" w14:textId="77777777" w:rsidR="00AE1A49" w:rsidRDefault="00AE1A49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77EB8B45" w14:textId="77777777" w:rsidR="00AE1A49" w:rsidRPr="008439ED" w:rsidRDefault="00AE1A49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AE1A49" w:rsidRPr="00BC486C" w14:paraId="73523C1E" w14:textId="77777777" w:rsidTr="004E7A71">
        <w:tc>
          <w:tcPr>
            <w:tcW w:w="661" w:type="dxa"/>
          </w:tcPr>
          <w:p w14:paraId="2CCB7E3A" w14:textId="77777777" w:rsidR="00AE1A49" w:rsidRPr="006F31B3" w:rsidRDefault="00AE1A49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9EA305B" w14:textId="797F4512" w:rsidR="00AE1A49" w:rsidRPr="00BC486C" w:rsidRDefault="00755A4E" w:rsidP="003E6A61"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84DD525" w14:textId="4AAF69DE" w:rsidR="00AE1A49" w:rsidRPr="00110AAA" w:rsidRDefault="00755A4E" w:rsidP="00DE1734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CF6CE3A" w14:textId="77777777" w:rsidR="00AE1A49" w:rsidRPr="00110AAA" w:rsidRDefault="00AE1A49" w:rsidP="00DE1734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600173D" w14:textId="77777777" w:rsidTr="004E7A71">
        <w:tc>
          <w:tcPr>
            <w:tcW w:w="661" w:type="dxa"/>
          </w:tcPr>
          <w:p w14:paraId="18D71A6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E1C5CCF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velikost a vnitřní uspořádání:</w:t>
            </w:r>
          </w:p>
          <w:p w14:paraId="712133A8" w14:textId="77777777" w:rsidR="00755A4E" w:rsidRPr="00BC486C" w:rsidRDefault="00755A4E" w:rsidP="00755A4E">
            <w:pPr>
              <w:pStyle w:val="Odstavecseseznamem"/>
              <w:numPr>
                <w:ilvl w:val="0"/>
                <w:numId w:val="16"/>
              </w:numPr>
              <w:spacing w:line="278" w:lineRule="auto"/>
              <w:jc w:val="both"/>
            </w:pPr>
            <w:proofErr w:type="spellStart"/>
            <w:r w:rsidRPr="00BC486C">
              <w:t>Rack</w:t>
            </w:r>
            <w:proofErr w:type="spellEnd"/>
            <w:r w:rsidRPr="00BC486C">
              <w:t xml:space="preserve"> provedení, velikost 1U, min. 8 SFF diskových slotů</w:t>
            </w:r>
          </w:p>
          <w:p w14:paraId="21C7B8A8" w14:textId="77777777" w:rsidR="00755A4E" w:rsidRPr="00BC486C" w:rsidRDefault="00755A4E" w:rsidP="00755A4E">
            <w:pPr>
              <w:pStyle w:val="Odstavecseseznamem"/>
              <w:numPr>
                <w:ilvl w:val="0"/>
                <w:numId w:val="16"/>
              </w:numPr>
              <w:spacing w:line="278" w:lineRule="auto"/>
              <w:jc w:val="both"/>
            </w:pPr>
            <w:r w:rsidRPr="00BC486C">
              <w:lastRenderedPageBreak/>
              <w:t>Pro přístup ke všem komponentám serveru není nutné nářadí, barevně značené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vnitřní komponenty.</w:t>
            </w:r>
          </w:p>
          <w:p w14:paraId="0F1C5DE6" w14:textId="0603CBFE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ližiny pro osazení do rozvaděče a rameno pro vyvazování kabelů musí být součástí dodávky.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E4B05CA" w14:textId="21D16BA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F29E9EE" w14:textId="7A1AF3C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E52C5ED" w14:textId="77777777" w:rsidTr="004E7A71">
        <w:tc>
          <w:tcPr>
            <w:tcW w:w="661" w:type="dxa"/>
          </w:tcPr>
          <w:p w14:paraId="34D93BD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CD89094" w14:textId="77777777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C96BE7">
              <w:rPr>
                <w:b/>
                <w:bCs/>
              </w:rPr>
              <w:t>4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B2F3476" w14:textId="0EED8F0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CFC83A3" w14:textId="24B893A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B8265E0" w14:textId="77777777" w:rsidTr="004E7A71">
        <w:tc>
          <w:tcPr>
            <w:tcW w:w="661" w:type="dxa"/>
          </w:tcPr>
          <w:p w14:paraId="587FFA6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0B60B13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procesor:</w:t>
            </w:r>
          </w:p>
          <w:p w14:paraId="22D3A096" w14:textId="557E0DBE" w:rsidR="00755A4E" w:rsidRPr="00BC486C" w:rsidRDefault="00755A4E" w:rsidP="00755A4E">
            <w:pPr>
              <w:spacing w:line="278" w:lineRule="auto"/>
              <w:jc w:val="both"/>
            </w:pPr>
            <w:proofErr w:type="gramStart"/>
            <w:r w:rsidRPr="00BC486C">
              <w:t>2-socketový</w:t>
            </w:r>
            <w:proofErr w:type="gramEnd"/>
            <w:r w:rsidRPr="00BC486C">
              <w:t xml:space="preserve"> systém osazený jedním procesorem min </w:t>
            </w:r>
            <w:r>
              <w:t>3.4</w:t>
            </w:r>
            <w:r w:rsidRPr="00BC486C">
              <w:t xml:space="preserve"> GHz, min. </w:t>
            </w:r>
            <w:r>
              <w:t>36</w:t>
            </w:r>
            <w:r w:rsidRPr="00BC486C">
              <w:t xml:space="preserve"> </w:t>
            </w:r>
            <w:proofErr w:type="spellStart"/>
            <w:r w:rsidRPr="00BC486C">
              <w:t>cores</w:t>
            </w:r>
            <w:proofErr w:type="spellEnd"/>
            <w:r w:rsidRPr="00BC486C">
              <w:t xml:space="preserve">, min. </w:t>
            </w:r>
            <w:r>
              <w:t>192</w:t>
            </w:r>
            <w:r w:rsidRPr="00BC486C">
              <w:t xml:space="preserve">MB </w:t>
            </w:r>
            <w:proofErr w:type="spellStart"/>
            <w:r w:rsidRPr="00BC486C">
              <w:t>cache</w:t>
            </w:r>
            <w:proofErr w:type="spellEnd"/>
            <w:r w:rsidRPr="00BC486C">
              <w:t xml:space="preserve"> a podporou sběrnice DDR5 </w:t>
            </w:r>
            <w:r>
              <w:t>6400</w:t>
            </w:r>
            <w:r w:rsidRPr="00BC486C">
              <w:t xml:space="preserve"> MT/s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2BC45550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609A818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51A4D36" w14:textId="77777777" w:rsidTr="004E7A71">
        <w:tc>
          <w:tcPr>
            <w:tcW w:w="661" w:type="dxa"/>
          </w:tcPr>
          <w:p w14:paraId="348B355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B89305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rychlost RAM – min. 4800 MHz DDR5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90FE06E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3121B49A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D55A6FE" w14:textId="77777777" w:rsidTr="004E7A71">
        <w:tc>
          <w:tcPr>
            <w:tcW w:w="661" w:type="dxa"/>
          </w:tcPr>
          <w:p w14:paraId="0D11059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610FED6F" w14:textId="2DBCCD5A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Servery – velikost RAM – min. </w:t>
            </w:r>
            <w:r>
              <w:t>1152</w:t>
            </w:r>
            <w:r w:rsidRPr="00BC486C">
              <w:t xml:space="preserve"> GB typu DDR5-</w:t>
            </w:r>
            <w:r>
              <w:t>6400</w:t>
            </w:r>
            <w:r w:rsidRPr="00BC486C">
              <w:t xml:space="preserve">, celkově rozšiřitelná až na </w:t>
            </w:r>
            <w:r>
              <w:t>6</w:t>
            </w:r>
            <w:r w:rsidRPr="00BC486C">
              <w:t>TB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14A007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14C0B2E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2D5A1E7" w14:textId="77777777" w:rsidTr="004E7A71">
        <w:tc>
          <w:tcPr>
            <w:tcW w:w="661" w:type="dxa"/>
          </w:tcPr>
          <w:p w14:paraId="59F462D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F7FF892" w14:textId="3F1EC38C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Servery – sloty – min. </w:t>
            </w:r>
            <w:r>
              <w:t>2</w:t>
            </w:r>
            <w:r w:rsidRPr="00BC486C">
              <w:t>x PCIE Gen5 a 2x OCP PCIE Gen5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6FAA31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5E0F9A2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F72FF7C" w14:textId="77777777" w:rsidTr="004E7A71">
        <w:tc>
          <w:tcPr>
            <w:tcW w:w="661" w:type="dxa"/>
          </w:tcPr>
          <w:p w14:paraId="38B103E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79EF2E05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Servery – </w:t>
            </w:r>
            <w:proofErr w:type="spellStart"/>
            <w:r w:rsidRPr="00BC486C">
              <w:t>storage</w:t>
            </w:r>
            <w:proofErr w:type="spellEnd"/>
            <w:r w:rsidRPr="00BC486C">
              <w:t xml:space="preserve"> – min. 2x 480 GB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SSD, konfigurovatelné v RAID 1 pro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OS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7C5811B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1EF6DC6D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A3CE424" w14:textId="77777777" w:rsidTr="004E7A71">
        <w:tc>
          <w:tcPr>
            <w:tcW w:w="661" w:type="dxa"/>
          </w:tcPr>
          <w:p w14:paraId="79C0399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E6E7EAB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disková konfigurace:</w:t>
            </w:r>
          </w:p>
          <w:p w14:paraId="4FFE491A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musí dovolovat rozšíření až 8x 2.5“ SAS HDD, nebo SATA/SAS/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9474242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DC5D9AE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895A289" w14:textId="77777777" w:rsidTr="004E7A71">
        <w:tc>
          <w:tcPr>
            <w:tcW w:w="661" w:type="dxa"/>
          </w:tcPr>
          <w:p w14:paraId="6D0923B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12AB761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komunikační karty:</w:t>
            </w:r>
          </w:p>
          <w:p w14:paraId="56DD8E0B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Min. 4x 10/25 </w:t>
            </w:r>
            <w:proofErr w:type="spellStart"/>
            <w:r w:rsidRPr="00BC486C">
              <w:t>Gbit</w:t>
            </w:r>
            <w:proofErr w:type="spellEnd"/>
            <w:r w:rsidRPr="00BC486C">
              <w:t xml:space="preserve">, součástí </w:t>
            </w:r>
            <w:r w:rsidRPr="00AC5ED6">
              <w:t>budou SFP28 25Gb SR</w:t>
            </w:r>
            <w:r w:rsidRPr="00BC486C">
              <w:t xml:space="preserve"> moduly</w:t>
            </w:r>
          </w:p>
          <w:p w14:paraId="0C9F1F5B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Min. 4x 1Gbit BASE-T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F8293FD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5F743803" w14:textId="77777777" w:rsidR="00755A4E" w:rsidRPr="006F31B3" w:rsidRDefault="00755A4E" w:rsidP="00755A4E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68A157D" w14:textId="77777777" w:rsidTr="004E7A71">
        <w:tc>
          <w:tcPr>
            <w:tcW w:w="661" w:type="dxa"/>
          </w:tcPr>
          <w:p w14:paraId="6F89144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78DB853D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management konzole:</w:t>
            </w:r>
          </w:p>
          <w:p w14:paraId="6069EDD8" w14:textId="77777777" w:rsidR="00755A4E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Vyžadována je schopnost monitorovat a spravovat server out-</w:t>
            </w:r>
            <w:proofErr w:type="spellStart"/>
            <w:r w:rsidRPr="00BC486C">
              <w:t>of</w:t>
            </w:r>
            <w:proofErr w:type="spellEnd"/>
            <w:r w:rsidRPr="00BC486C">
              <w:t xml:space="preserve">-band bez nutnosti instalace agenta do operačního systému. </w:t>
            </w:r>
          </w:p>
          <w:p w14:paraId="18935DD6" w14:textId="4FB4A6A5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Možnost vzdáleného managementu skrze cloud konzoli, bez nutnosti lokálního přístupu.</w:t>
            </w:r>
          </w:p>
          <w:p w14:paraId="6883AB23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Management serveru nezávislý na operačním systému</w:t>
            </w:r>
          </w:p>
          <w:p w14:paraId="1E495A19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Možnost stažení aktualizací lokálně z internetu (FTP, nebo HTTP)</w:t>
            </w:r>
          </w:p>
          <w:p w14:paraId="7F1238A3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IPMI 2.0</w:t>
            </w:r>
          </w:p>
          <w:p w14:paraId="7913B0F5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Vestavěná diagnostika komponent</w:t>
            </w:r>
          </w:p>
          <w:p w14:paraId="0378AF01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Web GUI management vestavěný v managementu</w:t>
            </w:r>
          </w:p>
          <w:p w14:paraId="47DE608D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Možnost přesměrování sériové linky managementu po LAN</w:t>
            </w:r>
          </w:p>
          <w:p w14:paraId="392ADAFD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Zabezpečená komunikace SSH/HTTPS</w:t>
            </w:r>
          </w:p>
          <w:p w14:paraId="3C1FE69D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>Podpora SNMPv3, HTML5</w:t>
            </w:r>
          </w:p>
          <w:p w14:paraId="2EDEF28C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proofErr w:type="spellStart"/>
            <w:r w:rsidRPr="00BC486C">
              <w:t>Vícefaktorové</w:t>
            </w:r>
            <w:proofErr w:type="spellEnd"/>
            <w:r w:rsidRPr="00BC486C">
              <w:t xml:space="preserve"> ověřování přístupu k managementu serveru</w:t>
            </w:r>
          </w:p>
          <w:p w14:paraId="3A0BB2B6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 xml:space="preserve">Záznam a přehrání záznamu situace posledního </w:t>
            </w:r>
            <w:proofErr w:type="spellStart"/>
            <w:r w:rsidRPr="00BC486C">
              <w:t>crash-screen</w:t>
            </w:r>
            <w:proofErr w:type="spellEnd"/>
            <w:r w:rsidRPr="00BC486C">
              <w:t xml:space="preserve"> operačního systému</w:t>
            </w:r>
          </w:p>
          <w:p w14:paraId="6DD3BF64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 xml:space="preserve">Integrace s </w:t>
            </w:r>
            <w:proofErr w:type="spellStart"/>
            <w:r w:rsidRPr="00BC486C">
              <w:t>Directory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Services</w:t>
            </w:r>
            <w:proofErr w:type="spellEnd"/>
            <w:r w:rsidRPr="00BC486C">
              <w:t xml:space="preserve"> (AD, LDAP)</w:t>
            </w:r>
          </w:p>
          <w:p w14:paraId="6F623FE8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 xml:space="preserve">Management nástroje musí umět poskytovat ovladače instalovaným operačním systémům bez speciální dedikované </w:t>
            </w:r>
            <w:proofErr w:type="spellStart"/>
            <w:r w:rsidRPr="00BC486C">
              <w:t>partition</w:t>
            </w:r>
            <w:proofErr w:type="spellEnd"/>
            <w:r w:rsidRPr="00BC486C">
              <w:t xml:space="preserve"> na interních discích serveru a nezávisle na těchto discích (úložiště nezávislé na OS)</w:t>
            </w:r>
          </w:p>
          <w:p w14:paraId="273AACBB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lastRenderedPageBreak/>
              <w:t xml:space="preserve">Nezávislý management musí disponovat dedikovaným ethernet portem, který není součástí požadovaných ethernet portů s možností </w:t>
            </w:r>
            <w:proofErr w:type="spellStart"/>
            <w:r w:rsidRPr="00BC486C">
              <w:t>failover</w:t>
            </w:r>
            <w:proofErr w:type="spellEnd"/>
            <w:r w:rsidRPr="00BC486C">
              <w:t xml:space="preserve"> konfigurace na jeden z portů na základní desce (LOM)</w:t>
            </w:r>
          </w:p>
          <w:p w14:paraId="110148BE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 xml:space="preserve">Firmware všech součástí serveru musí být kryptograficky podepsán tak, aby v rámci distribučního řetězce nemohlo dojít k jeho narušení nebo jeho alternaci. Při zapnutí serveru musí proběhnout kontrola kryptografických podpisů a skutečného obsahu firmwarů jednotlivých komponent. V případě, že jsou některé z nich narušeny, musí server umožnit automatický návrat k posledním validním firmware, či zastavit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a umožnit administrátorovi přes vzdálené rozhraní nápravu nahráním autentické verze firmware.</w:t>
            </w:r>
          </w:p>
          <w:p w14:paraId="79506D72" w14:textId="77777777" w:rsidR="00755A4E" w:rsidRPr="00BC486C" w:rsidRDefault="00755A4E" w:rsidP="00755A4E">
            <w:pPr>
              <w:pStyle w:val="Odstavecseseznamem"/>
              <w:numPr>
                <w:ilvl w:val="0"/>
                <w:numId w:val="17"/>
              </w:numPr>
              <w:spacing w:line="278" w:lineRule="auto"/>
              <w:jc w:val="both"/>
            </w:pPr>
            <w:r w:rsidRPr="00BC486C">
              <w:t xml:space="preserve">Integrace do prostředí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Lifecycle</w:t>
            </w:r>
            <w:proofErr w:type="spellEnd"/>
            <w:r w:rsidRPr="00BC486C">
              <w:t xml:space="preserve"> Manager (</w:t>
            </w:r>
            <w:proofErr w:type="spellStart"/>
            <w:r w:rsidRPr="00BC486C">
              <w:t>vLCM</w:t>
            </w:r>
            <w:proofErr w:type="spellEnd"/>
            <w:r w:rsidRPr="00BC486C">
              <w:t xml:space="preserve">) pro zjednodušení správy životního cyklu serverů přímo z konzole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</w:p>
        </w:tc>
        <w:tc>
          <w:tcPr>
            <w:tcW w:w="1309" w:type="dxa"/>
            <w:shd w:val="clear" w:color="auto" w:fill="FFFF00"/>
            <w:vAlign w:val="center"/>
          </w:tcPr>
          <w:p w14:paraId="1D83B91C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161230A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DFC3E6A" w14:textId="77777777" w:rsidTr="004E7A71">
        <w:tc>
          <w:tcPr>
            <w:tcW w:w="661" w:type="dxa"/>
          </w:tcPr>
          <w:p w14:paraId="5A675AF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A19878D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zdroje/napájení:</w:t>
            </w:r>
          </w:p>
          <w:p w14:paraId="5072138C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redundantní síťové napájecí zdroje min. </w:t>
            </w:r>
            <w:proofErr w:type="gramStart"/>
            <w:r w:rsidRPr="00BC486C">
              <w:t>800W</w:t>
            </w:r>
            <w:proofErr w:type="gramEnd"/>
            <w:r w:rsidRPr="00BC486C">
              <w:t xml:space="preserve"> </w:t>
            </w:r>
            <w:proofErr w:type="spellStart"/>
            <w:r w:rsidRPr="00BC486C">
              <w:t>Titanium</w:t>
            </w:r>
            <w:proofErr w:type="spellEnd"/>
            <w:r w:rsidRPr="00BC486C">
              <w:t xml:space="preserve"> s možností nastavení limitů výkonu a spotřeby v </w:t>
            </w:r>
            <w:proofErr w:type="spellStart"/>
            <w:r w:rsidRPr="00BC486C">
              <w:t>BIOSu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Power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Budgeting</w:t>
            </w:r>
            <w:proofErr w:type="spellEnd"/>
            <w:r w:rsidRPr="00BC486C">
              <w:t>), včetně 2m napájecích kabelů určených pro rozvaděč.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4364CE35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D4793C2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EA09011" w14:textId="77777777" w:rsidTr="004E7A71">
        <w:tc>
          <w:tcPr>
            <w:tcW w:w="661" w:type="dxa"/>
          </w:tcPr>
          <w:p w14:paraId="20F3202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2A265CFA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interface:</w:t>
            </w:r>
          </w:p>
          <w:p w14:paraId="1CC9BB9D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5x USB, 1x VGA, 1x RJ45 pro vzdálenou správu serveru,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22F32E2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7BFA818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C43D8D2" w14:textId="77777777" w:rsidTr="004E7A71">
        <w:tc>
          <w:tcPr>
            <w:tcW w:w="661" w:type="dxa"/>
          </w:tcPr>
          <w:p w14:paraId="30C3A38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C648911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operační systém:</w:t>
            </w:r>
          </w:p>
          <w:p w14:paraId="5182F8DF" w14:textId="77777777" w:rsidR="00755A4E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BC486C">
              <w:t xml:space="preserve">Server musí být certifikovaný pro instalaci virtualizačního hypervisoru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ESXi</w:t>
            </w:r>
            <w:proofErr w:type="spellEnd"/>
            <w:r w:rsidRPr="00BC486C">
              <w:t xml:space="preserve"> 7.0/8.0. </w:t>
            </w:r>
          </w:p>
          <w:p w14:paraId="055BCE2A" w14:textId="2ABD219F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lastRenderedPageBreak/>
              <w:t>K</w:t>
            </w:r>
            <w:r>
              <w:t xml:space="preserve">e každému </w:t>
            </w:r>
            <w:r w:rsidRPr="003C23CB">
              <w:t xml:space="preserve">serveru musí být dodány licence OEM Microsoft Windows Server 2025 Datacenter odpovídající počtu jeho jader </w:t>
            </w:r>
          </w:p>
          <w:p w14:paraId="18F318B1" w14:textId="77777777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 xml:space="preserve">K serverům je třeba dodat licence OEM Microsoft Windows Server 2025 CAL pro 80 </w:t>
            </w:r>
            <w:proofErr w:type="spellStart"/>
            <w:r w:rsidRPr="003C23CB">
              <w:t>Device</w:t>
            </w:r>
            <w:proofErr w:type="spellEnd"/>
            <w:r w:rsidRPr="003C23CB">
              <w:t xml:space="preserve"> a 360 User</w:t>
            </w:r>
          </w:p>
          <w:p w14:paraId="16EE483A" w14:textId="32AEF036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>K</w:t>
            </w:r>
            <w:r>
              <w:t xml:space="preserve">e každému </w:t>
            </w:r>
            <w:r w:rsidRPr="003C23CB">
              <w:t xml:space="preserve">serveru musí být dodány licence Microsoft </w:t>
            </w:r>
            <w:proofErr w:type="spellStart"/>
            <w:r w:rsidRPr="003C23CB">
              <w:t>Win</w:t>
            </w:r>
            <w:proofErr w:type="spellEnd"/>
            <w:r w:rsidRPr="003C23CB">
              <w:t xml:space="preserve"> Server </w:t>
            </w:r>
            <w:proofErr w:type="spellStart"/>
            <w:r w:rsidRPr="003C23CB">
              <w:t>Ext</w:t>
            </w:r>
            <w:proofErr w:type="spellEnd"/>
            <w:r w:rsidRPr="003C23CB">
              <w:t xml:space="preserve"> </w:t>
            </w:r>
            <w:proofErr w:type="spellStart"/>
            <w:r w:rsidRPr="003C23CB">
              <w:t>Conn</w:t>
            </w:r>
            <w:proofErr w:type="spellEnd"/>
            <w:r w:rsidRPr="003C23CB">
              <w:t xml:space="preserve"> 2025 </w:t>
            </w:r>
            <w:proofErr w:type="spellStart"/>
            <w:r w:rsidRPr="003C23CB">
              <w:t>Sngl</w:t>
            </w:r>
            <w:proofErr w:type="spellEnd"/>
          </w:p>
          <w:p w14:paraId="3B1B8119" w14:textId="77777777" w:rsidR="00755A4E" w:rsidRPr="00DE1734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 xml:space="preserve">K serverům je nutno dodat 40 </w:t>
            </w:r>
            <w:r w:rsidRPr="003C23CB">
              <w:rPr>
                <w:rFonts w:eastAsia="Times New Roman" w:cstheme="minorHAnsi"/>
              </w:rPr>
              <w:t xml:space="preserve">User CAL, Windows </w:t>
            </w:r>
            <w:proofErr w:type="spellStart"/>
            <w:r w:rsidRPr="003C23CB">
              <w:rPr>
                <w:rFonts w:eastAsia="Times New Roman" w:cstheme="minorHAnsi"/>
              </w:rPr>
              <w:t>Remote</w:t>
            </w:r>
            <w:proofErr w:type="spellEnd"/>
            <w:r w:rsidRPr="003C23CB">
              <w:rPr>
                <w:rFonts w:eastAsia="Times New Roman" w:cstheme="minorHAnsi"/>
              </w:rPr>
              <w:t xml:space="preserve"> Desktop </w:t>
            </w:r>
            <w:proofErr w:type="spellStart"/>
            <w:r w:rsidRPr="003C23CB">
              <w:rPr>
                <w:rFonts w:eastAsia="Times New Roman" w:cstheme="minorHAnsi"/>
              </w:rPr>
              <w:t>Services</w:t>
            </w:r>
            <w:proofErr w:type="spellEnd"/>
            <w:r w:rsidRPr="003C23CB">
              <w:rPr>
                <w:rFonts w:eastAsia="Times New Roman" w:cstheme="minorHAnsi"/>
              </w:rPr>
              <w:t xml:space="preserve"> 2025 </w:t>
            </w:r>
          </w:p>
          <w:p w14:paraId="0CC6899B" w14:textId="781B51CF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C5484D">
              <w:t xml:space="preserve">Pokud bude </w:t>
            </w:r>
            <w:r>
              <w:rPr>
                <w:iCs/>
              </w:rPr>
              <w:t xml:space="preserve">server </w:t>
            </w:r>
            <w:r w:rsidRPr="004B5F36">
              <w:rPr>
                <w:rFonts w:cstheme="minorHAnsi"/>
              </w:rPr>
              <w:t xml:space="preserve">DELL™ </w:t>
            </w:r>
            <w:proofErr w:type="spellStart"/>
            <w:r w:rsidRPr="004B5F36">
              <w:rPr>
                <w:rFonts w:cstheme="minorHAnsi"/>
              </w:rPr>
              <w:t>PowerEdge</w:t>
            </w:r>
            <w:proofErr w:type="spellEnd"/>
            <w:r w:rsidRPr="004B5F36">
              <w:rPr>
                <w:rFonts w:cstheme="minorHAnsi"/>
              </w:rPr>
              <w:t>™ R740xd</w:t>
            </w:r>
            <w:r>
              <w:rPr>
                <w:rFonts w:cstheme="minorHAnsi"/>
              </w:rPr>
              <w:t xml:space="preserve"> v</w:t>
            </w:r>
            <w:r>
              <w:t xml:space="preserve"> roli </w:t>
            </w:r>
            <w:proofErr w:type="spellStart"/>
            <w:r w:rsidRPr="00C5484D">
              <w:t>Quorum</w:t>
            </w:r>
            <w:proofErr w:type="spellEnd"/>
            <w:r w:rsidRPr="00C5484D">
              <w:t xml:space="preserve"> serveru </w:t>
            </w:r>
            <w:r>
              <w:t>potřeba</w:t>
            </w:r>
            <w:r w:rsidRPr="00C5484D">
              <w:t xml:space="preserve"> provozov</w:t>
            </w:r>
            <w:r>
              <w:t>at na</w:t>
            </w:r>
            <w:r w:rsidRPr="00C5484D">
              <w:t xml:space="preserve"> OS Windows, nebo VM OS Windows, je </w:t>
            </w:r>
            <w:r>
              <w:t>nutno</w:t>
            </w:r>
            <w:r w:rsidRPr="00C5484D">
              <w:t xml:space="preserve"> dodat příslušné licence OS pro tento</w:t>
            </w:r>
            <w:r>
              <w:t xml:space="preserve"> server</w:t>
            </w:r>
            <w:r w:rsidRPr="00C5484D">
              <w:t>.</w:t>
            </w:r>
          </w:p>
          <w:p w14:paraId="17EB3F06" w14:textId="579C905D" w:rsidR="00755A4E" w:rsidRPr="003C23CB" w:rsidRDefault="00755A4E" w:rsidP="00755A4E">
            <w:pPr>
              <w:pStyle w:val="Odstavecseseznamem"/>
              <w:numPr>
                <w:ilvl w:val="0"/>
                <w:numId w:val="34"/>
              </w:numPr>
              <w:spacing w:line="278" w:lineRule="auto"/>
              <w:jc w:val="both"/>
            </w:pPr>
            <w:r w:rsidRPr="003C23CB">
              <w:t xml:space="preserve">Permanentní licence </w:t>
            </w:r>
            <w:r w:rsidRPr="003C23CB">
              <w:rPr>
                <w:rFonts w:eastAsia="Times New Roman" w:cstheme="minorHAnsi"/>
              </w:rPr>
              <w:t xml:space="preserve">Microsoft SQL Server Standard </w:t>
            </w:r>
            <w:proofErr w:type="spellStart"/>
            <w:r w:rsidRPr="003C23CB">
              <w:rPr>
                <w:rFonts w:eastAsia="Times New Roman" w:cstheme="minorHAnsi"/>
              </w:rPr>
              <w:t>Core</w:t>
            </w:r>
            <w:proofErr w:type="spellEnd"/>
            <w:r w:rsidRPr="003C23CB">
              <w:rPr>
                <w:rFonts w:eastAsia="Times New Roman" w:cstheme="minorHAnsi"/>
              </w:rPr>
              <w:t xml:space="preserve"> 2022 pro 4 jád</w:t>
            </w:r>
            <w:r>
              <w:rPr>
                <w:rFonts w:eastAsia="Times New Roman" w:cstheme="minorHAnsi"/>
              </w:rPr>
              <w:t>ra n</w:t>
            </w:r>
            <w:r w:rsidRPr="003C23CB">
              <w:rPr>
                <w:rFonts w:eastAsia="Times New Roman" w:cstheme="minorHAnsi"/>
              </w:rPr>
              <w:t xml:space="preserve">a (3 roky </w:t>
            </w:r>
            <w:proofErr w:type="spellStart"/>
            <w:r w:rsidRPr="003C23CB">
              <w:rPr>
                <w:rFonts w:eastAsia="Times New Roman" w:cstheme="minorHAnsi"/>
              </w:rPr>
              <w:t>Solution</w:t>
            </w:r>
            <w:proofErr w:type="spellEnd"/>
            <w:r w:rsidRPr="003C23CB">
              <w:rPr>
                <w:rFonts w:eastAsia="Times New Roman" w:cstheme="minorHAnsi"/>
              </w:rPr>
              <w:t xml:space="preserve"> </w:t>
            </w:r>
            <w:proofErr w:type="spellStart"/>
            <w:r w:rsidRPr="003C23CB">
              <w:rPr>
                <w:rFonts w:eastAsia="Times New Roman" w:cstheme="minorHAnsi"/>
              </w:rPr>
              <w:t>Assurance</w:t>
            </w:r>
            <w:proofErr w:type="spellEnd"/>
            <w:r w:rsidRPr="003C23CB">
              <w:rPr>
                <w:rFonts w:eastAsia="Times New Roman" w:cstheme="minorHAnsi"/>
              </w:rPr>
              <w:t>)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6DD8799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6BA7B7D2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1A7FAF4" w14:textId="77777777" w:rsidTr="004E7A71">
        <w:tc>
          <w:tcPr>
            <w:tcW w:w="661" w:type="dxa"/>
          </w:tcPr>
          <w:p w14:paraId="71E1A88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790C5F9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Servery – záruka:</w:t>
            </w:r>
          </w:p>
          <w:p w14:paraId="6ABC4EEA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552C5B38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21B468FC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212C45C5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3A7D4F36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7454B0BE" w14:textId="77777777" w:rsidR="00755A4E" w:rsidRPr="00BC486C" w:rsidRDefault="00755A4E" w:rsidP="00755A4E">
            <w:pPr>
              <w:pStyle w:val="Odstavecseseznamem"/>
              <w:numPr>
                <w:ilvl w:val="0"/>
                <w:numId w:val="18"/>
              </w:numPr>
              <w:spacing w:line="278" w:lineRule="auto"/>
              <w:jc w:val="both"/>
            </w:pPr>
            <w:r w:rsidRPr="00BC486C">
              <w:t>možnost aktualizace firmware min. po dobu platné podpory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00D58F7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B1AE3F5" w14:textId="777777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04535163" w14:textId="77777777" w:rsidR="00AE1A49" w:rsidRPr="00BC486C" w:rsidRDefault="00AE1A49" w:rsidP="00AE1A49">
      <w:pPr>
        <w:spacing w:line="278" w:lineRule="auto"/>
        <w:jc w:val="both"/>
      </w:pPr>
    </w:p>
    <w:p w14:paraId="6E2CD9E2" w14:textId="77777777" w:rsidR="00CD6E1C" w:rsidRPr="00BC486C" w:rsidRDefault="00CD6E1C" w:rsidP="00940CD0">
      <w:pPr>
        <w:spacing w:line="278" w:lineRule="auto"/>
        <w:jc w:val="both"/>
        <w:rPr>
          <w:b/>
          <w:bCs/>
        </w:rPr>
      </w:pPr>
    </w:p>
    <w:p w14:paraId="0A9F5F9A" w14:textId="2161A001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bookmarkStart w:id="35" w:name="_Toc203488772"/>
      <w:r w:rsidR="00940CD0" w:rsidRPr="008439ED">
        <w:rPr>
          <w:sz w:val="28"/>
          <w:szCs w:val="28"/>
        </w:rPr>
        <w:t>Disková pole</w:t>
      </w:r>
      <w:bookmarkEnd w:id="35"/>
    </w:p>
    <w:p w14:paraId="1A43C766" w14:textId="77777777" w:rsidR="008439ED" w:rsidRPr="008439ED" w:rsidRDefault="008439ED" w:rsidP="008439ED">
      <w:pPr>
        <w:pStyle w:val="Odstavecseseznamem"/>
        <w:spacing w:line="278" w:lineRule="auto"/>
        <w:ind w:left="1080"/>
        <w:jc w:val="both"/>
        <w:rPr>
          <w:b/>
          <w:bCs/>
        </w:rPr>
      </w:pPr>
    </w:p>
    <w:p w14:paraId="28FBF69F" w14:textId="2667AB4C" w:rsidR="00940CD0" w:rsidRPr="00BC486C" w:rsidRDefault="00940CD0" w:rsidP="00940CD0">
      <w:pPr>
        <w:spacing w:line="278" w:lineRule="auto"/>
        <w:jc w:val="both"/>
      </w:pPr>
      <w:r w:rsidRPr="00BC486C">
        <w:t>Každé diskové pole splňuje tyto minimální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5"/>
        <w:gridCol w:w="1310"/>
        <w:gridCol w:w="3000"/>
      </w:tblGrid>
      <w:tr w:rsidR="006F31B3" w:rsidRPr="00BC486C" w14:paraId="498C5B77" w14:textId="77777777" w:rsidTr="006F31B3">
        <w:trPr>
          <w:tblHeader/>
        </w:trPr>
        <w:tc>
          <w:tcPr>
            <w:tcW w:w="675" w:type="dxa"/>
            <w:shd w:val="clear" w:color="auto" w:fill="DEEAF6" w:themeFill="accent5" w:themeFillTint="33"/>
          </w:tcPr>
          <w:p w14:paraId="128BB6D9" w14:textId="77777777" w:rsidR="006F31B3" w:rsidRPr="00BC486C" w:rsidRDefault="006F31B3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184" w:type="dxa"/>
            <w:shd w:val="clear" w:color="auto" w:fill="DEEAF6" w:themeFill="accent5" w:themeFillTint="33"/>
          </w:tcPr>
          <w:p w14:paraId="65310348" w14:textId="573B21C7" w:rsidR="006F31B3" w:rsidRPr="00BC486C" w:rsidRDefault="006F31B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457D2F9" w14:textId="77777777" w:rsidR="006F31B3" w:rsidRPr="00BC486C" w:rsidRDefault="006F31B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584570EC" w14:textId="77777777" w:rsidR="006F31B3" w:rsidRPr="00BC486C" w:rsidRDefault="006F31B3" w:rsidP="006F31B3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53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0FFCEA3" w14:textId="77777777" w:rsidR="006F31B3" w:rsidRDefault="006F31B3" w:rsidP="006F31B3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7B09FF19" w14:textId="3A8B5486" w:rsidR="006F31B3" w:rsidRPr="008439ED" w:rsidRDefault="006F31B3" w:rsidP="006F31B3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6F31B3" w:rsidRPr="00BC486C" w14:paraId="11EF5CB8" w14:textId="77777777" w:rsidTr="006F31B3">
        <w:tc>
          <w:tcPr>
            <w:tcW w:w="675" w:type="dxa"/>
          </w:tcPr>
          <w:p w14:paraId="300E2490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289DC7F6" w14:textId="14F2575C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Nabízený produkt, výrobce, název modelu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480CF924" w14:textId="7146A17F" w:rsidR="006F31B3" w:rsidRPr="006F31B3" w:rsidRDefault="006F31B3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34BEAC93" w14:textId="3DAE6798" w:rsidR="006F31B3" w:rsidRPr="006F31B3" w:rsidRDefault="006F31B3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6031E" w:rsidRPr="00BC486C" w14:paraId="6E377C24" w14:textId="77777777" w:rsidTr="006F31B3">
        <w:tc>
          <w:tcPr>
            <w:tcW w:w="675" w:type="dxa"/>
          </w:tcPr>
          <w:p w14:paraId="2FC02939" w14:textId="77777777" w:rsidR="00D6031E" w:rsidRPr="006F31B3" w:rsidRDefault="00D6031E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79FA323D" w14:textId="7EFC5F48" w:rsidR="00D6031E" w:rsidRPr="00BC486C" w:rsidRDefault="00D6031E" w:rsidP="006F31B3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2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0E6659C1" w14:textId="32E043EB" w:rsidR="00D6031E" w:rsidRPr="006F31B3" w:rsidRDefault="00D6031E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078E03E1" w14:textId="58060560" w:rsidR="00D6031E" w:rsidRPr="006F31B3" w:rsidRDefault="0096211E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7B9D7CBB" w14:textId="77777777" w:rsidTr="00DE1734">
        <w:tc>
          <w:tcPr>
            <w:tcW w:w="675" w:type="dxa"/>
          </w:tcPr>
          <w:p w14:paraId="17A005FC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26C4C61A" w14:textId="299D6E5F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Provedení </w:t>
            </w:r>
            <w:proofErr w:type="spellStart"/>
            <w:r w:rsidRPr="00BC486C">
              <w:t>Rack-mount</w:t>
            </w:r>
            <w:proofErr w:type="spellEnd"/>
            <w:r w:rsidRPr="00BC486C">
              <w:t xml:space="preserve"> 19¨včetně </w:t>
            </w:r>
            <w:proofErr w:type="spellStart"/>
            <w:r w:rsidRPr="00BC486C">
              <w:t>Rack-mount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kitu</w:t>
            </w:r>
            <w:proofErr w:type="spellEnd"/>
            <w:r w:rsidRPr="00BC486C">
              <w:t>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5F0A351" w14:textId="5E7F2D2C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5BB64C64" w14:textId="6ACEADE4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C8AD9B9" w14:textId="77777777" w:rsidTr="00DE1734">
        <w:tc>
          <w:tcPr>
            <w:tcW w:w="675" w:type="dxa"/>
          </w:tcPr>
          <w:p w14:paraId="676188D4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63C6FB0E" w14:textId="7112555B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Velikost max. 2U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39A424B" w14:textId="4FF4DE01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2FEE1AE7" w14:textId="15F1E3AA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0962B1D" w14:textId="77777777" w:rsidTr="00DE1734">
        <w:tc>
          <w:tcPr>
            <w:tcW w:w="675" w:type="dxa"/>
          </w:tcPr>
          <w:p w14:paraId="43CF17CF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55CF64D3" w14:textId="23CB2820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Pole musí být třídy </w:t>
            </w:r>
            <w:proofErr w:type="spellStart"/>
            <w:r w:rsidRPr="00BC486C">
              <w:t>all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architektury s garancí 100% dostupnosti dat.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105BCB98" w14:textId="7FF5B137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2C9E5100" w14:textId="7BB7B085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B6D5EB3" w14:textId="77777777" w:rsidTr="00DE1734">
        <w:tc>
          <w:tcPr>
            <w:tcW w:w="675" w:type="dxa"/>
          </w:tcPr>
          <w:p w14:paraId="495B8FE8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2C00E7A1" w14:textId="33D8B58E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Záruka 100% dostupnosti dat musí být u nabízeného modelu jasně uvedena na webových stránkách </w:t>
            </w:r>
            <w:r w:rsidR="00B579FE">
              <w:t>zhotovitele</w:t>
            </w:r>
            <w:r w:rsidRPr="00BC486C">
              <w:t xml:space="preserve">. Pokud výrobce přímo výslovně nepodporuje 100% dostupnost dat, pak musí nabídka obsahovat navíc další řadič a 10 % další kapacity jako rezervu (tzv. </w:t>
            </w:r>
            <w:proofErr w:type="spellStart"/>
            <w:r w:rsidRPr="00BC486C">
              <w:t>cold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spare</w:t>
            </w:r>
            <w:proofErr w:type="spellEnd"/>
            <w:r w:rsidRPr="00BC486C">
              <w:t>) pro zmírnění výpadků.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39C2DB23" w14:textId="0F9C778E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035DAAC8" w14:textId="50FBCE42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BD07850" w14:textId="77777777" w:rsidTr="00DE1734">
        <w:tc>
          <w:tcPr>
            <w:tcW w:w="675" w:type="dxa"/>
          </w:tcPr>
          <w:p w14:paraId="6E902C35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6DD6BAA9" w14:textId="58AC8C53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Úložiště musí při zapnutých redukčních technologiích disponovat výkonem alespoň 150.000 IOPS (kombinace čtení/zápis 70/30, </w:t>
            </w:r>
            <w:proofErr w:type="gramStart"/>
            <w:r w:rsidRPr="00BC486C">
              <w:t>16kb</w:t>
            </w:r>
            <w:proofErr w:type="gramEnd"/>
            <w:r w:rsidRPr="00BC486C">
              <w:t xml:space="preserve"> datové bloky).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1C3EA17" w14:textId="00A33DB5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  <w:vAlign w:val="center"/>
          </w:tcPr>
          <w:p w14:paraId="33F86892" w14:textId="6724A233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841105D" w14:textId="77777777" w:rsidTr="006F31B3">
        <w:tc>
          <w:tcPr>
            <w:tcW w:w="675" w:type="dxa"/>
          </w:tcPr>
          <w:p w14:paraId="20653C4E" w14:textId="77777777" w:rsidR="006F31B3" w:rsidRPr="006F31B3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184" w:type="dxa"/>
          </w:tcPr>
          <w:p w14:paraId="67A475A5" w14:textId="2BFCE836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mít redundantní komponenty (tzv. No Single Point </w:t>
            </w:r>
            <w:proofErr w:type="spellStart"/>
            <w:r w:rsidRPr="00BC486C">
              <w:t>of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Failure</w:t>
            </w:r>
            <w:proofErr w:type="spellEnd"/>
            <w:r w:rsidRPr="00BC486C">
              <w:t xml:space="preserve">), zejména řadiče pole, </w:t>
            </w:r>
            <w:proofErr w:type="spellStart"/>
            <w:r w:rsidRPr="00BC486C">
              <w:t>cache</w:t>
            </w:r>
            <w:proofErr w:type="spellEnd"/>
            <w:r w:rsidRPr="00BC486C">
              <w:t>, ventilátory, zdroje napájení atd.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B4219F4" w14:textId="1183084C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1EA6568" w14:textId="036F71C5" w:rsidR="006F31B3" w:rsidRPr="00BC486C" w:rsidRDefault="006F31B3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6EA95A6F" w14:textId="77777777" w:rsidTr="006F31B3">
        <w:tc>
          <w:tcPr>
            <w:tcW w:w="675" w:type="dxa"/>
          </w:tcPr>
          <w:p w14:paraId="0678C296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31D8180" w14:textId="66C74A42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Pole musí být vybavené minimálně 2 redundantními řadiči.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0DFDCA71" w14:textId="6AE20048" w:rsidR="006F31B3" w:rsidRPr="00BC486C" w:rsidRDefault="006F31B3" w:rsidP="00110AAA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5C4C1AB4" w14:textId="73C30B89" w:rsidR="006F31B3" w:rsidRPr="00BC486C" w:rsidRDefault="006F31B3" w:rsidP="00110AAA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2257F00E" w14:textId="77777777" w:rsidTr="00DE1734">
        <w:tc>
          <w:tcPr>
            <w:tcW w:w="675" w:type="dxa"/>
          </w:tcPr>
          <w:p w14:paraId="2A16423E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71FF3581" w14:textId="61CDAA97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Možnost rozšíření pole až na 72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disků.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6B48654" w14:textId="4B1D5EE6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36923715" w14:textId="4D5F5D00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41992260" w14:textId="77777777" w:rsidTr="00DE1734">
        <w:tc>
          <w:tcPr>
            <w:tcW w:w="675" w:type="dxa"/>
          </w:tcPr>
          <w:p w14:paraId="6F423A8A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2A1113E" w14:textId="32F800C4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>Úložiště musí mít distribuovaný globální rezervní prostor (</w:t>
            </w:r>
            <w:proofErr w:type="spellStart"/>
            <w:r w:rsidRPr="00BC486C">
              <w:t>Global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Spare</w:t>
            </w:r>
            <w:proofErr w:type="spellEnd"/>
            <w:r w:rsidRPr="00BC486C">
              <w:t>).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181F4E4B" w14:textId="600FF55D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40B53C3" w14:textId="708DC638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23FBC412" w14:textId="77777777" w:rsidTr="00DE1734">
        <w:tc>
          <w:tcPr>
            <w:tcW w:w="675" w:type="dxa"/>
          </w:tcPr>
          <w:p w14:paraId="78A5BB78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AC8A21B" w14:textId="54AA8D76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RAID zabezpečení proti výpadku min.2 jakýchkoliv disků. </w:t>
            </w:r>
            <w:r w:rsidR="00B579FE">
              <w:t>Zhotovitele</w:t>
            </w:r>
            <w:r w:rsidRPr="00BC486C">
              <w:t xml:space="preserve"> nesmí při návrhu použít větší poměr datové a paritní kapacity než 10D+2P.  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6DFFA87E" w14:textId="63EA0ED8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3EFDCF1" w14:textId="661B6E64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0556871A" w14:textId="77777777" w:rsidTr="00DE1734">
        <w:tc>
          <w:tcPr>
            <w:tcW w:w="675" w:type="dxa"/>
          </w:tcPr>
          <w:p w14:paraId="2A55F4FE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C9DBB10" w14:textId="0915F49E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Podporované komunikační protokoly úložiště FC, </w:t>
            </w:r>
            <w:proofErr w:type="spellStart"/>
            <w:r w:rsidRPr="00BC486C">
              <w:t>iSCSI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/FC, </w:t>
            </w:r>
            <w:proofErr w:type="spellStart"/>
            <w:r w:rsidRPr="00BC486C">
              <w:t>NVMe</w:t>
            </w:r>
            <w:proofErr w:type="spellEnd"/>
            <w:r w:rsidRPr="00BC486C">
              <w:t>/TCP.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1A1E0418" w14:textId="1479B65F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C8FD7CD" w14:textId="2FB36E6F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7965EED2" w14:textId="77777777" w:rsidTr="00DE1734">
        <w:tc>
          <w:tcPr>
            <w:tcW w:w="675" w:type="dxa"/>
          </w:tcPr>
          <w:p w14:paraId="45C80FEE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389A9B0" w14:textId="3EA47277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>Podporovaná rozhraní řadičů pole pro připojení serverů 10/25GbE, 32/64Gb FC.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333FBC73" w14:textId="4F40955B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2F2D56C1" w14:textId="7819CDA0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538776D8" w14:textId="77777777" w:rsidTr="00DE1734">
        <w:tc>
          <w:tcPr>
            <w:tcW w:w="675" w:type="dxa"/>
          </w:tcPr>
          <w:p w14:paraId="5B520F58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5687DDC8" w14:textId="2717E8FE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Nabízené řadiče úložiště musí být založené na technologii alespoň </w:t>
            </w:r>
            <w:proofErr w:type="spellStart"/>
            <w:r w:rsidRPr="00BC486C">
              <w:t>PCIe</w:t>
            </w:r>
            <w:proofErr w:type="spellEnd"/>
            <w:r w:rsidRPr="00BC486C">
              <w:t xml:space="preserve"> 4.0 a úložiště musí mít minimálně 32 CPU jader.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35542649" w14:textId="3DE38A6C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84D962F" w14:textId="4CEBBB8D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73544E17" w14:textId="77777777" w:rsidTr="00DE1734">
        <w:tc>
          <w:tcPr>
            <w:tcW w:w="675" w:type="dxa"/>
          </w:tcPr>
          <w:p w14:paraId="4D606160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EE71A5B" w14:textId="76239036" w:rsidR="00110AAA" w:rsidRPr="00BC486C" w:rsidRDefault="00110AAA" w:rsidP="00110AAA">
            <w:pPr>
              <w:spacing w:after="160" w:line="278" w:lineRule="auto"/>
              <w:jc w:val="both"/>
            </w:pPr>
            <w:proofErr w:type="spellStart"/>
            <w:r w:rsidRPr="00BC486C">
              <w:t>Cache</w:t>
            </w:r>
            <w:proofErr w:type="spellEnd"/>
            <w:r w:rsidRPr="00BC486C">
              <w:t xml:space="preserve"> diskového úložiště min. 512 GB (</w:t>
            </w:r>
            <w:proofErr w:type="gramStart"/>
            <w:r w:rsidRPr="00BC486C">
              <w:t>256GB</w:t>
            </w:r>
            <w:proofErr w:type="gramEnd"/>
            <w:r w:rsidRPr="00BC486C">
              <w:t xml:space="preserve"> na řadič) s ochranou při výpadku napájení.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52EADF63" w14:textId="74585EC9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788BA00" w14:textId="15A3759A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74DC469F" w14:textId="77777777" w:rsidTr="00DE1734">
        <w:tc>
          <w:tcPr>
            <w:tcW w:w="675" w:type="dxa"/>
          </w:tcPr>
          <w:p w14:paraId="47356808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444BC20" w14:textId="05848029" w:rsidR="00110AAA" w:rsidRPr="00BC486C" w:rsidRDefault="00110AAA" w:rsidP="00110AAA">
            <w:pPr>
              <w:spacing w:after="160" w:line="278" w:lineRule="auto"/>
              <w:jc w:val="both"/>
            </w:pPr>
            <w:r w:rsidRPr="003C23CB">
              <w:t>Využitelná čistá kapacita diskového pole min. 68 TB (bez započtení redukčních mechanismů a při ochraně RAID 6).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5BF1BD2A" w14:textId="3EA88E86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63F2CE2B" w14:textId="6F05EF12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110AAA" w:rsidRPr="00BC486C" w14:paraId="477034D6" w14:textId="77777777" w:rsidTr="00DE1734">
        <w:tc>
          <w:tcPr>
            <w:tcW w:w="675" w:type="dxa"/>
          </w:tcPr>
          <w:p w14:paraId="7252859C" w14:textId="77777777" w:rsidR="00110AAA" w:rsidRPr="00BC486C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18E3D65" w14:textId="722336D5" w:rsidR="00110AAA" w:rsidRPr="00BC486C" w:rsidRDefault="00110AAA" w:rsidP="00110AAA">
            <w:pPr>
              <w:spacing w:after="160" w:line="278" w:lineRule="auto"/>
              <w:jc w:val="both"/>
            </w:pPr>
            <w:r w:rsidRPr="00BC486C">
              <w:t xml:space="preserve">Požadovaná kapacita bude tvořena min. 24 ks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disků s podporou šifrování a příslušnými licencemi. Nepřipouští se žádné šifrování založené na řadiči nebo softwaru. </w:t>
            </w:r>
          </w:p>
        </w:tc>
        <w:tc>
          <w:tcPr>
            <w:tcW w:w="1321" w:type="dxa"/>
            <w:shd w:val="clear" w:color="auto" w:fill="FFFF00"/>
            <w:vAlign w:val="center"/>
          </w:tcPr>
          <w:p w14:paraId="08D61A72" w14:textId="21DAA1FB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8C13739" w14:textId="12B2A879" w:rsidR="00110AAA" w:rsidRPr="00110AAA" w:rsidRDefault="00110AAA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EE41BAB" w14:textId="77777777" w:rsidTr="006F31B3">
        <w:tc>
          <w:tcPr>
            <w:tcW w:w="675" w:type="dxa"/>
          </w:tcPr>
          <w:p w14:paraId="461F8174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6A7D93F" w14:textId="62DCA7D5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Nabízené úložiště musí být skutečně aktivní, takže každý logický disk je rozdělen na všechny nabízené disky a všechny disky musí být schopny přispívat IO do obou řadičů současně.</w:t>
            </w:r>
          </w:p>
        </w:tc>
        <w:tc>
          <w:tcPr>
            <w:tcW w:w="1321" w:type="dxa"/>
            <w:shd w:val="clear" w:color="auto" w:fill="FFFF00"/>
          </w:tcPr>
          <w:p w14:paraId="6046281E" w14:textId="116FA49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E7DE5C1" w14:textId="333A8A1C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C75A2EA" w14:textId="77777777" w:rsidTr="006F31B3">
        <w:tc>
          <w:tcPr>
            <w:tcW w:w="675" w:type="dxa"/>
          </w:tcPr>
          <w:p w14:paraId="7F6823B1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50064104" w14:textId="41B60845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být vybaveno minimálně 8x 10/25Gb/s Ethernet porty (včetně 25Gb SFP28 transceiverů). </w:t>
            </w:r>
          </w:p>
        </w:tc>
        <w:tc>
          <w:tcPr>
            <w:tcW w:w="1321" w:type="dxa"/>
            <w:shd w:val="clear" w:color="auto" w:fill="FFFF00"/>
          </w:tcPr>
          <w:p w14:paraId="1AF924C0" w14:textId="0308FD0F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63039B9C" w14:textId="67D1120F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277A79BD" w14:textId="77777777" w:rsidTr="006F31B3">
        <w:tc>
          <w:tcPr>
            <w:tcW w:w="675" w:type="dxa"/>
          </w:tcPr>
          <w:p w14:paraId="5DA6F36F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7F7AC6B" w14:textId="592E3B5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diskového pole musí rovněž podporovat možnost osazení 32/64 </w:t>
            </w:r>
            <w:proofErr w:type="spellStart"/>
            <w:r w:rsidRPr="00BC486C">
              <w:t>Gb</w:t>
            </w:r>
            <w:proofErr w:type="spellEnd"/>
            <w:r w:rsidRPr="00BC486C">
              <w:t xml:space="preserve">/s FC porty. </w:t>
            </w:r>
          </w:p>
        </w:tc>
        <w:tc>
          <w:tcPr>
            <w:tcW w:w="1321" w:type="dxa"/>
            <w:shd w:val="clear" w:color="auto" w:fill="FFFF00"/>
          </w:tcPr>
          <w:p w14:paraId="239E74AB" w14:textId="0AE0ECA3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0EE77E6" w14:textId="5AAECB00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6E8C1546" w14:textId="77777777" w:rsidTr="006F31B3">
        <w:tc>
          <w:tcPr>
            <w:tcW w:w="675" w:type="dxa"/>
          </w:tcPr>
          <w:p w14:paraId="6E5BF505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09D1091" w14:textId="68D5D512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Všechny komponenty musí být hot-</w:t>
            </w:r>
            <w:proofErr w:type="spellStart"/>
            <w:r w:rsidRPr="00BC486C">
              <w:t>plug</w:t>
            </w:r>
            <w:proofErr w:type="spellEnd"/>
            <w:r w:rsidRPr="00BC486C">
              <w:t>, zejména řadiče, zdroje, pevné disky</w:t>
            </w:r>
          </w:p>
        </w:tc>
        <w:tc>
          <w:tcPr>
            <w:tcW w:w="1321" w:type="dxa"/>
            <w:shd w:val="clear" w:color="auto" w:fill="FFFF00"/>
          </w:tcPr>
          <w:p w14:paraId="44915A66" w14:textId="71E2E7EE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745DF16" w14:textId="7EAE9B02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6E9A2E2C" w14:textId="77777777" w:rsidTr="006F31B3">
        <w:tc>
          <w:tcPr>
            <w:tcW w:w="675" w:type="dxa"/>
          </w:tcPr>
          <w:p w14:paraId="4AAFBBE2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F1906CF" w14:textId="58D3A6B8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Diskové pole musí umožňovat funkci replikace mezi různými modely výrobce (synchronní i asynchronní).</w:t>
            </w:r>
          </w:p>
        </w:tc>
        <w:tc>
          <w:tcPr>
            <w:tcW w:w="1321" w:type="dxa"/>
            <w:shd w:val="clear" w:color="auto" w:fill="FFFF00"/>
          </w:tcPr>
          <w:p w14:paraId="4E26E7B9" w14:textId="28E88792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5948AB5" w14:textId="0B7D9E08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49C7516" w14:textId="77777777" w:rsidTr="006F31B3">
        <w:tc>
          <w:tcPr>
            <w:tcW w:w="675" w:type="dxa"/>
          </w:tcPr>
          <w:p w14:paraId="4E98F187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BEA47D2" w14:textId="2D2209FE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poskytovat skutečnou </w:t>
            </w:r>
            <w:proofErr w:type="spellStart"/>
            <w:r w:rsidRPr="00BC486C">
              <w:t>active-active</w:t>
            </w:r>
            <w:proofErr w:type="spellEnd"/>
            <w:r w:rsidRPr="00BC486C">
              <w:t xml:space="preserve"> replikaci a funkci </w:t>
            </w:r>
            <w:proofErr w:type="spellStart"/>
            <w:r w:rsidRPr="00BC486C">
              <w:t>stretch</w:t>
            </w:r>
            <w:proofErr w:type="spellEnd"/>
            <w:r w:rsidRPr="00BC486C">
              <w:t xml:space="preserve"> clusteru </w:t>
            </w:r>
            <w:r w:rsidRPr="003C23CB">
              <w:t>pro nulové RPO a RTO</w:t>
            </w:r>
            <w:r w:rsidRPr="00BC486C">
              <w:t xml:space="preserve"> tak, aby daný pár svazků mezi </w:t>
            </w:r>
            <w:r w:rsidR="001652B5">
              <w:t>DC1</w:t>
            </w:r>
            <w:r w:rsidRPr="00BC486C">
              <w:t xml:space="preserve"> a D</w:t>
            </w:r>
            <w:r w:rsidR="001652B5">
              <w:t>C2</w:t>
            </w:r>
            <w:r w:rsidRPr="00BC486C">
              <w:t xml:space="preserve"> mohl mít souběžný přístup k operacím čtení i zápisu současně.</w:t>
            </w:r>
          </w:p>
        </w:tc>
        <w:tc>
          <w:tcPr>
            <w:tcW w:w="1321" w:type="dxa"/>
            <w:shd w:val="clear" w:color="auto" w:fill="FFFF00"/>
          </w:tcPr>
          <w:p w14:paraId="55D20440" w14:textId="7BA5A8C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4F9F798" w14:textId="6D244796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78ACD78" w14:textId="77777777" w:rsidTr="006F31B3">
        <w:tc>
          <w:tcPr>
            <w:tcW w:w="675" w:type="dxa"/>
          </w:tcPr>
          <w:p w14:paraId="4D559679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71449200" w14:textId="5C769C43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Replikace typu </w:t>
            </w:r>
            <w:proofErr w:type="spellStart"/>
            <w:r w:rsidRPr="00BC486C">
              <w:t>active-active</w:t>
            </w:r>
            <w:proofErr w:type="spellEnd"/>
            <w:r w:rsidRPr="00BC486C">
              <w:t xml:space="preserve"> musí být podporována pro běžné operační systémy, jako je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Redhat</w:t>
            </w:r>
            <w:proofErr w:type="spellEnd"/>
            <w:r w:rsidRPr="00BC486C">
              <w:t>, Windows atd.</w:t>
            </w:r>
          </w:p>
        </w:tc>
        <w:tc>
          <w:tcPr>
            <w:tcW w:w="1321" w:type="dxa"/>
            <w:shd w:val="clear" w:color="auto" w:fill="FFFF00"/>
          </w:tcPr>
          <w:p w14:paraId="6EA1EF00" w14:textId="1D49CC97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555ACD82" w14:textId="23DB258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F28A6A0" w14:textId="77777777" w:rsidTr="006F31B3">
        <w:tc>
          <w:tcPr>
            <w:tcW w:w="675" w:type="dxa"/>
          </w:tcPr>
          <w:p w14:paraId="60E175CE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2F934E2" w14:textId="677A7B8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Řadiče úložiště musí mít podporu pro </w:t>
            </w:r>
            <w:proofErr w:type="spellStart"/>
            <w:r w:rsidRPr="00BC486C">
              <w:t>snapshoty</w:t>
            </w:r>
            <w:proofErr w:type="spellEnd"/>
            <w:r w:rsidRPr="00BC486C">
              <w:t xml:space="preserve"> (nejméně 1024 kopií pro daný svazek).</w:t>
            </w:r>
          </w:p>
        </w:tc>
        <w:tc>
          <w:tcPr>
            <w:tcW w:w="1321" w:type="dxa"/>
            <w:shd w:val="clear" w:color="auto" w:fill="FFFF00"/>
          </w:tcPr>
          <w:p w14:paraId="6D6E9618" w14:textId="3BD54F3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681084F" w14:textId="014BDC2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4A3686BC" w14:textId="77777777" w:rsidTr="006F31B3">
        <w:tc>
          <w:tcPr>
            <w:tcW w:w="675" w:type="dxa"/>
          </w:tcPr>
          <w:p w14:paraId="49B8313F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58D1F7E" w14:textId="44714D88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Dodávané pole musí umožňovat funkci mapování </w:t>
            </w:r>
            <w:proofErr w:type="spellStart"/>
            <w:r w:rsidRPr="00BC486C">
              <w:t>LUNů</w:t>
            </w:r>
            <w:proofErr w:type="spellEnd"/>
            <w:r w:rsidRPr="00BC486C">
              <w:t xml:space="preserve"> jednotlivým hostům a skupinám hostů.</w:t>
            </w:r>
          </w:p>
        </w:tc>
        <w:tc>
          <w:tcPr>
            <w:tcW w:w="1321" w:type="dxa"/>
            <w:shd w:val="clear" w:color="auto" w:fill="FFFF00"/>
          </w:tcPr>
          <w:p w14:paraId="01FDF6AD" w14:textId="564A67D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6ECEC6B" w14:textId="7F7F67FE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243A21B9" w14:textId="77777777" w:rsidTr="006F31B3">
        <w:tc>
          <w:tcPr>
            <w:tcW w:w="675" w:type="dxa"/>
          </w:tcPr>
          <w:p w14:paraId="310889B7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8DBBE2B" w14:textId="3A462BBB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Dodávané pole musí umožňovat expanzi </w:t>
            </w:r>
            <w:proofErr w:type="spellStart"/>
            <w:r w:rsidRPr="00BC486C">
              <w:t>LUNů</w:t>
            </w:r>
            <w:proofErr w:type="spellEnd"/>
            <w:r w:rsidRPr="00BC486C">
              <w:t xml:space="preserve"> za provozu, tzn. bez výpadku I/O operací.</w:t>
            </w:r>
          </w:p>
        </w:tc>
        <w:tc>
          <w:tcPr>
            <w:tcW w:w="1321" w:type="dxa"/>
            <w:shd w:val="clear" w:color="auto" w:fill="FFFF00"/>
          </w:tcPr>
          <w:p w14:paraId="111B470C" w14:textId="55C5775B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5E815F84" w14:textId="1380B01C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0FB78761" w14:textId="77777777" w:rsidTr="006F31B3">
        <w:tc>
          <w:tcPr>
            <w:tcW w:w="675" w:type="dxa"/>
          </w:tcPr>
          <w:p w14:paraId="72FAA85E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52C76B8" w14:textId="2F97F0B9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Nabízené úložiště musí podporovat kvalitu služeb pro kritické aplikace, aby bylo možné definovat vhodnou a požadovanou dobu odezvy pro logické jednotky aplikací v úložišti. Musí být možné definovat různé služby / doby odezvy pro různé aplikační logické jednotky.</w:t>
            </w:r>
          </w:p>
        </w:tc>
        <w:tc>
          <w:tcPr>
            <w:tcW w:w="1321" w:type="dxa"/>
            <w:shd w:val="clear" w:color="auto" w:fill="FFFF00"/>
          </w:tcPr>
          <w:p w14:paraId="75D359BE" w14:textId="4AF0D1A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826B340" w14:textId="13A8B9D5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44FA39C0" w14:textId="77777777" w:rsidTr="006F31B3">
        <w:tc>
          <w:tcPr>
            <w:tcW w:w="675" w:type="dxa"/>
          </w:tcPr>
          <w:p w14:paraId="26C04C5F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0ED141A6" w14:textId="63D09F47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podporovat inline </w:t>
            </w:r>
            <w:proofErr w:type="spellStart"/>
            <w:r w:rsidRPr="00BC486C">
              <w:t>engine</w:t>
            </w:r>
            <w:proofErr w:type="spellEnd"/>
            <w:r w:rsidRPr="00BC486C">
              <w:t xml:space="preserve"> s redukčními technologiemi pro efektivní ukládání dat (podpora </w:t>
            </w:r>
            <w:proofErr w:type="spellStart"/>
            <w:r w:rsidRPr="00BC486C">
              <w:t>Thin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Zero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detect</w:t>
            </w:r>
            <w:proofErr w:type="spellEnd"/>
            <w:r w:rsidRPr="00BC486C">
              <w:t xml:space="preserve"> and re-</w:t>
            </w:r>
            <w:proofErr w:type="spellStart"/>
            <w:r w:rsidRPr="00BC486C">
              <w:t>claim</w:t>
            </w:r>
            <w:proofErr w:type="spellEnd"/>
            <w:r w:rsidRPr="00BC486C">
              <w:t>, De-</w:t>
            </w:r>
            <w:proofErr w:type="spellStart"/>
            <w:r w:rsidRPr="00BC486C">
              <w:t>duplication</w:t>
            </w:r>
            <w:proofErr w:type="spellEnd"/>
            <w:r w:rsidRPr="00BC486C">
              <w:t xml:space="preserve"> a </w:t>
            </w:r>
            <w:proofErr w:type="spellStart"/>
            <w:r w:rsidRPr="00BC486C">
              <w:t>Compression</w:t>
            </w:r>
            <w:proofErr w:type="spellEnd"/>
            <w:r w:rsidRPr="00BC486C">
              <w:t xml:space="preserve">) a musí být ve výchozím nastavení povoleno. </w:t>
            </w:r>
            <w:r w:rsidR="00B579FE">
              <w:t xml:space="preserve">Zhotovitel </w:t>
            </w:r>
            <w:r w:rsidRPr="00BC486C">
              <w:t xml:space="preserve">musí mít možnost flexibilně povolit / zakázat </w:t>
            </w:r>
            <w:proofErr w:type="spellStart"/>
            <w:r w:rsidRPr="00BC486C">
              <w:t>engine</w:t>
            </w:r>
            <w:proofErr w:type="spellEnd"/>
            <w:r w:rsidRPr="00BC486C">
              <w:t xml:space="preserve"> pro efektivitu dat v době vytváření svazku.</w:t>
            </w:r>
          </w:p>
        </w:tc>
        <w:tc>
          <w:tcPr>
            <w:tcW w:w="1321" w:type="dxa"/>
            <w:shd w:val="clear" w:color="auto" w:fill="FFFF00"/>
          </w:tcPr>
          <w:p w14:paraId="0CD033A2" w14:textId="4AEDEE0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2A59756A" w14:textId="24D07D19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0C6D1A6" w14:textId="77777777" w:rsidTr="006F31B3">
        <w:tc>
          <w:tcPr>
            <w:tcW w:w="675" w:type="dxa"/>
          </w:tcPr>
          <w:p w14:paraId="0FE8B3EB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E865736" w14:textId="3A3EA26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Systém úložiště musí být vybaven funkcemi </w:t>
            </w:r>
            <w:proofErr w:type="spellStart"/>
            <w:r w:rsidRPr="00BC486C">
              <w:t>Thin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Provisioning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Thin</w:t>
            </w:r>
            <w:proofErr w:type="spellEnd"/>
            <w:r w:rsidRPr="00BC486C">
              <w:t xml:space="preserve"> Re-</w:t>
            </w:r>
            <w:proofErr w:type="spellStart"/>
            <w:r w:rsidRPr="00BC486C">
              <w:t>claim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Snapshot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deduplikace</w:t>
            </w:r>
            <w:proofErr w:type="spellEnd"/>
            <w:r w:rsidRPr="00BC486C">
              <w:t>, komprese, vzdálené replikace, monitoringu výkonu a kvality služeb pro dodanou kapacitu pole.</w:t>
            </w:r>
          </w:p>
        </w:tc>
        <w:tc>
          <w:tcPr>
            <w:tcW w:w="1321" w:type="dxa"/>
            <w:shd w:val="clear" w:color="auto" w:fill="FFFF00"/>
          </w:tcPr>
          <w:p w14:paraId="12CC9201" w14:textId="6D5BEEA9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D09EC9B" w14:textId="7ADFCDA4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7CB45B19" w14:textId="77777777" w:rsidTr="006F31B3">
        <w:tc>
          <w:tcPr>
            <w:tcW w:w="675" w:type="dxa"/>
          </w:tcPr>
          <w:p w14:paraId="6E6C4C2B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66590E4" w14:textId="6D4AECD3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Úložiště musí podporovat obvyklé platformy operačních systémů a cluster funkcí včetně Windows Server 2022/2025,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ESXI 7/8, </w:t>
            </w:r>
            <w:proofErr w:type="spellStart"/>
            <w:r w:rsidRPr="00BC486C">
              <w:t>Red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Hat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Enterprise</w:t>
            </w:r>
            <w:proofErr w:type="spellEnd"/>
            <w:r w:rsidRPr="00BC486C">
              <w:t xml:space="preserve"> Linux (RHEL) a SUSE </w:t>
            </w:r>
            <w:proofErr w:type="spellStart"/>
            <w:r w:rsidRPr="00BC486C">
              <w:t>Enterprise</w:t>
            </w:r>
            <w:proofErr w:type="spellEnd"/>
            <w:r w:rsidRPr="00BC486C">
              <w:t xml:space="preserve"> Server (SLES).</w:t>
            </w:r>
          </w:p>
        </w:tc>
        <w:tc>
          <w:tcPr>
            <w:tcW w:w="1321" w:type="dxa"/>
            <w:shd w:val="clear" w:color="auto" w:fill="FFFF00"/>
          </w:tcPr>
          <w:p w14:paraId="71744E85" w14:textId="76E0FD58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5F54067" w14:textId="3064010C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75B8840F" w14:textId="77777777" w:rsidTr="006F31B3">
        <w:tc>
          <w:tcPr>
            <w:tcW w:w="675" w:type="dxa"/>
          </w:tcPr>
          <w:p w14:paraId="2A7A5F33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2E17CA51" w14:textId="0372A32B" w:rsidR="006F31B3" w:rsidRPr="00BC486C" w:rsidRDefault="006F31B3" w:rsidP="006F31B3">
            <w:pPr>
              <w:spacing w:after="160" w:line="278" w:lineRule="auto"/>
              <w:jc w:val="both"/>
            </w:pPr>
            <w:r w:rsidRPr="003C23CB">
              <w:t xml:space="preserve">Nabízené úložiště musí mít </w:t>
            </w:r>
            <w:r w:rsidR="001B5A58">
              <w:t>On-</w:t>
            </w:r>
            <w:proofErr w:type="spellStart"/>
            <w:r w:rsidR="001B5A58">
              <w:t>site</w:t>
            </w:r>
            <w:proofErr w:type="spellEnd"/>
            <w:r w:rsidR="001B5A58">
              <w:t xml:space="preserve"> (lokální) i </w:t>
            </w:r>
            <w:r w:rsidRPr="003C23CB">
              <w:t>nativní cloud konzoli pro správu neomezeného počtu polí.</w:t>
            </w:r>
          </w:p>
        </w:tc>
        <w:tc>
          <w:tcPr>
            <w:tcW w:w="1321" w:type="dxa"/>
            <w:shd w:val="clear" w:color="auto" w:fill="FFFF00"/>
          </w:tcPr>
          <w:p w14:paraId="61B93F32" w14:textId="0788E86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ABA3CBB" w14:textId="2A477B80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3BF753C7" w14:textId="77777777" w:rsidTr="006F31B3">
        <w:tc>
          <w:tcPr>
            <w:tcW w:w="675" w:type="dxa"/>
          </w:tcPr>
          <w:p w14:paraId="0EA66E44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42AF2125" w14:textId="33A2FBE6" w:rsidR="006F31B3" w:rsidRPr="00BC486C" w:rsidRDefault="006F31B3" w:rsidP="006F31B3">
            <w:pPr>
              <w:spacing w:after="160" w:line="278" w:lineRule="auto"/>
              <w:jc w:val="both"/>
            </w:pPr>
            <w:r w:rsidRPr="003C23CB">
              <w:t>Aplikace pro správu musí být skutečně nativně cloudová, takže během životního cyklu smlouvy o podpoře musí být nabízena jako služba a není třeba aplikaci pro správu konfigurovat, aktualizovat, záplatovat.</w:t>
            </w:r>
          </w:p>
        </w:tc>
        <w:tc>
          <w:tcPr>
            <w:tcW w:w="1321" w:type="dxa"/>
            <w:shd w:val="clear" w:color="auto" w:fill="FFFF00"/>
          </w:tcPr>
          <w:p w14:paraId="53975F48" w14:textId="1359A210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712F3B00" w14:textId="70AAFB0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0CEC6B61" w14:textId="77777777" w:rsidTr="006F31B3">
        <w:tc>
          <w:tcPr>
            <w:tcW w:w="675" w:type="dxa"/>
          </w:tcPr>
          <w:p w14:paraId="4924D3A2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1A55DEF9" w14:textId="21E0D3AA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 xml:space="preserve">Nabízené úložiště musí mít monitoring s podporou cloudu, AI a analytický </w:t>
            </w:r>
            <w:proofErr w:type="spellStart"/>
            <w:r w:rsidRPr="00BC486C">
              <w:t>engine</w:t>
            </w:r>
            <w:proofErr w:type="spellEnd"/>
            <w:r w:rsidRPr="00BC486C">
              <w:t xml:space="preserve"> pro proaktivní správu úložiště a zmírnění rizik. </w:t>
            </w:r>
          </w:p>
        </w:tc>
        <w:tc>
          <w:tcPr>
            <w:tcW w:w="1321" w:type="dxa"/>
            <w:shd w:val="clear" w:color="auto" w:fill="FFFF00"/>
          </w:tcPr>
          <w:p w14:paraId="6B57BC96" w14:textId="6A6C423B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1FEAC74C" w14:textId="5635CECA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C6F8E6A" w14:textId="77777777" w:rsidTr="006F31B3">
        <w:tc>
          <w:tcPr>
            <w:tcW w:w="675" w:type="dxa"/>
          </w:tcPr>
          <w:p w14:paraId="07002CDD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4E027A0" w14:textId="24D7D481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Nabízené úložiště musí podporovat nerušivou online aktualizaci firmwaru řadičů i diskových jednotek bez nutnosti restartu řadiče.</w:t>
            </w:r>
          </w:p>
        </w:tc>
        <w:tc>
          <w:tcPr>
            <w:tcW w:w="1321" w:type="dxa"/>
            <w:shd w:val="clear" w:color="auto" w:fill="FFFF00"/>
          </w:tcPr>
          <w:p w14:paraId="065D1898" w14:textId="694AF0CD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3C852F2C" w14:textId="7B04C501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121C5332" w14:textId="77777777" w:rsidTr="006F31B3">
        <w:tc>
          <w:tcPr>
            <w:tcW w:w="675" w:type="dxa"/>
          </w:tcPr>
          <w:p w14:paraId="3942FCBB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3EB753C5" w14:textId="2CC5BF27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Všechny potřebné licence musí být součástí dodávky.</w:t>
            </w:r>
          </w:p>
        </w:tc>
        <w:tc>
          <w:tcPr>
            <w:tcW w:w="1321" w:type="dxa"/>
            <w:shd w:val="clear" w:color="auto" w:fill="FFFF00"/>
          </w:tcPr>
          <w:p w14:paraId="1A158F8D" w14:textId="0106C415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4830C5AD" w14:textId="7B9D11E6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6F31B3" w:rsidRPr="00BC486C" w14:paraId="52448E3E" w14:textId="77777777" w:rsidTr="006F31B3">
        <w:tc>
          <w:tcPr>
            <w:tcW w:w="675" w:type="dxa"/>
          </w:tcPr>
          <w:p w14:paraId="776280DE" w14:textId="77777777" w:rsidR="006F31B3" w:rsidRPr="00BC486C" w:rsidRDefault="006F31B3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184" w:type="dxa"/>
          </w:tcPr>
          <w:p w14:paraId="63B0545E" w14:textId="1D5E1744" w:rsidR="006F31B3" w:rsidRPr="00BC486C" w:rsidRDefault="006F31B3" w:rsidP="006F31B3">
            <w:pPr>
              <w:spacing w:after="160" w:line="278" w:lineRule="auto"/>
              <w:jc w:val="both"/>
            </w:pPr>
            <w:r w:rsidRPr="00BC486C">
              <w:t>Záruka 5 let na kompletní HW, reakce 4 hodiny v režimu 24x7</w:t>
            </w:r>
            <w:r>
              <w:t>:</w:t>
            </w:r>
          </w:p>
          <w:p w14:paraId="7EA1849E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1569A5E0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lastRenderedPageBreak/>
              <w:t>servis je poskytován výrobcem pole</w:t>
            </w:r>
          </w:p>
          <w:p w14:paraId="110D3B40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43A6B48E" w14:textId="77777777" w:rsidR="006F31B3" w:rsidRPr="00BC486C" w:rsidRDefault="006F31B3" w:rsidP="00834433">
            <w:pPr>
              <w:pStyle w:val="Odstavecseseznamem"/>
              <w:numPr>
                <w:ilvl w:val="0"/>
                <w:numId w:val="15"/>
              </w:numPr>
              <w:spacing w:line="278" w:lineRule="auto"/>
              <w:jc w:val="both"/>
            </w:pPr>
            <w:r w:rsidRPr="00BC486C">
              <w:t>možnost stažení aktuálního SW ze stránek výrobce</w:t>
            </w:r>
          </w:p>
        </w:tc>
        <w:tc>
          <w:tcPr>
            <w:tcW w:w="1321" w:type="dxa"/>
            <w:shd w:val="clear" w:color="auto" w:fill="FFFF00"/>
          </w:tcPr>
          <w:p w14:paraId="6D698F2A" w14:textId="53C48E34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053" w:type="dxa"/>
            <w:shd w:val="clear" w:color="auto" w:fill="FFFF00"/>
          </w:tcPr>
          <w:p w14:paraId="05A62776" w14:textId="36904A9E" w:rsidR="006F31B3" w:rsidRPr="00110AAA" w:rsidRDefault="006F31B3" w:rsidP="00110AAA">
            <w:pPr>
              <w:spacing w:after="160"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2B11B917" w14:textId="77777777" w:rsidR="00940CD0" w:rsidRDefault="00940CD0" w:rsidP="00940CD0">
      <w:pPr>
        <w:spacing w:line="278" w:lineRule="auto"/>
        <w:jc w:val="both"/>
        <w:rPr>
          <w:b/>
          <w:bCs/>
        </w:rPr>
      </w:pPr>
    </w:p>
    <w:p w14:paraId="72E1D478" w14:textId="77777777" w:rsidR="00AE1A49" w:rsidRPr="00BC486C" w:rsidRDefault="00AE1A49" w:rsidP="00940CD0">
      <w:pPr>
        <w:spacing w:line="278" w:lineRule="auto"/>
        <w:jc w:val="both"/>
        <w:rPr>
          <w:b/>
          <w:bCs/>
        </w:rPr>
      </w:pPr>
    </w:p>
    <w:p w14:paraId="0BCF20F1" w14:textId="726275BE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36" w:name="_Toc203488773"/>
      <w:r w:rsidR="00940CD0" w:rsidRPr="008439ED">
        <w:rPr>
          <w:sz w:val="28"/>
          <w:szCs w:val="28"/>
        </w:rPr>
        <w:t>Oracle Server A</w:t>
      </w:r>
      <w:bookmarkEnd w:id="36"/>
      <w:r w:rsidR="00940CD0" w:rsidRPr="008439ED">
        <w:rPr>
          <w:sz w:val="28"/>
          <w:szCs w:val="28"/>
        </w:rPr>
        <w:t xml:space="preserve"> </w:t>
      </w:r>
    </w:p>
    <w:p w14:paraId="05C72A99" w14:textId="77777777" w:rsidR="00912F53" w:rsidRDefault="00912F53" w:rsidP="00940CD0">
      <w:pPr>
        <w:spacing w:line="278" w:lineRule="auto"/>
        <w:jc w:val="both"/>
      </w:pPr>
    </w:p>
    <w:p w14:paraId="04682328" w14:textId="09DCA1B4" w:rsidR="00912F53" w:rsidRDefault="00940CD0" w:rsidP="00940CD0">
      <w:pPr>
        <w:spacing w:line="278" w:lineRule="auto"/>
        <w:jc w:val="both"/>
      </w:pPr>
      <w:r w:rsidRPr="003C23CB">
        <w:t>Server</w:t>
      </w:r>
      <w:r w:rsidR="006514D9" w:rsidRPr="003C23CB">
        <w:t xml:space="preserve"> </w:t>
      </w:r>
      <w:r w:rsidR="00D6031E" w:rsidRPr="003C23CB">
        <w:t>A</w:t>
      </w:r>
      <w:r w:rsidRPr="003C23CB">
        <w:t xml:space="preserve"> musí splňovat</w:t>
      </w:r>
      <w:r w:rsidRPr="00BC486C">
        <w:t xml:space="preserve">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1"/>
        <w:gridCol w:w="7040"/>
        <w:gridCol w:w="1309"/>
        <w:gridCol w:w="2997"/>
      </w:tblGrid>
      <w:tr w:rsidR="00912F53" w:rsidRPr="00BC486C" w14:paraId="5DD5D8C0" w14:textId="77777777" w:rsidTr="004E7A71">
        <w:trPr>
          <w:tblHeader/>
        </w:trPr>
        <w:tc>
          <w:tcPr>
            <w:tcW w:w="661" w:type="dxa"/>
            <w:shd w:val="clear" w:color="auto" w:fill="DEEAF6" w:themeFill="accent5" w:themeFillTint="33"/>
          </w:tcPr>
          <w:p w14:paraId="3379A782" w14:textId="77777777" w:rsidR="00912F53" w:rsidRPr="00BC486C" w:rsidRDefault="00912F53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40" w:type="dxa"/>
            <w:shd w:val="clear" w:color="auto" w:fill="DEEAF6" w:themeFill="accent5" w:themeFillTint="33"/>
          </w:tcPr>
          <w:p w14:paraId="5D1BEB3C" w14:textId="77777777" w:rsidR="00912F53" w:rsidRPr="00BC486C" w:rsidRDefault="00912F5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131C41CE" w14:textId="77777777" w:rsidR="00912F53" w:rsidRPr="00BC486C" w:rsidRDefault="00912F53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3E15299E" w14:textId="77777777" w:rsidR="00912F53" w:rsidRPr="00BC486C" w:rsidRDefault="00912F53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4CEA6B90" w14:textId="77777777" w:rsidR="00912F53" w:rsidRDefault="00912F53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582D52FF" w14:textId="77777777" w:rsidR="00912F53" w:rsidRPr="008439ED" w:rsidRDefault="00912F53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A57D80" w:rsidRPr="00BC486C" w14:paraId="1D11A0E3" w14:textId="77777777" w:rsidTr="004E7A71">
        <w:tc>
          <w:tcPr>
            <w:tcW w:w="661" w:type="dxa"/>
          </w:tcPr>
          <w:p w14:paraId="6FE92EF7" w14:textId="77777777" w:rsidR="00A57D80" w:rsidRPr="006F31B3" w:rsidRDefault="00A57D80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FBBA52D" w14:textId="1CCAFEFD" w:rsidR="00A57D80" w:rsidRPr="00BC486C" w:rsidRDefault="00755A4E" w:rsidP="003E6A61"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CBC9B78" w14:textId="515D52EA" w:rsidR="00A57D8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AA5288E" w14:textId="18EECDAF" w:rsidR="00A57D8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  <w:r w:rsidRPr="006F31B3" w:rsidDel="00755A4E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55A4E" w:rsidRPr="00BC486C" w14:paraId="7FBD007D" w14:textId="77777777" w:rsidTr="004E7A71">
        <w:tc>
          <w:tcPr>
            <w:tcW w:w="661" w:type="dxa"/>
          </w:tcPr>
          <w:p w14:paraId="28657E4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24510BE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a vnitřní uspořádání:</w:t>
            </w:r>
          </w:p>
          <w:p w14:paraId="54427BDA" w14:textId="77777777" w:rsidR="00755A4E" w:rsidRPr="00BC486C" w:rsidRDefault="00755A4E" w:rsidP="00755A4E">
            <w:pPr>
              <w:pStyle w:val="Odstavecseseznamem"/>
              <w:numPr>
                <w:ilvl w:val="0"/>
                <w:numId w:val="19"/>
              </w:numPr>
              <w:spacing w:line="278" w:lineRule="auto"/>
              <w:jc w:val="both"/>
            </w:pPr>
            <w:proofErr w:type="spellStart"/>
            <w:r w:rsidRPr="00BC486C">
              <w:t>Rack</w:t>
            </w:r>
            <w:proofErr w:type="spellEnd"/>
            <w:r w:rsidRPr="00BC486C">
              <w:t xml:space="preserve"> provedení, velikost 2U, min. 8 SFF diskových slotů</w:t>
            </w:r>
          </w:p>
          <w:p w14:paraId="1596395B" w14:textId="77777777" w:rsidR="00755A4E" w:rsidRPr="00BC486C" w:rsidRDefault="00755A4E" w:rsidP="00755A4E">
            <w:pPr>
              <w:pStyle w:val="Odstavecseseznamem"/>
              <w:numPr>
                <w:ilvl w:val="0"/>
                <w:numId w:val="19"/>
              </w:numPr>
              <w:spacing w:line="278" w:lineRule="auto"/>
              <w:jc w:val="both"/>
            </w:pPr>
            <w:r w:rsidRPr="00BC486C">
              <w:t>Pro přístup ke všem komponentám serveru není nutné nářadí, barevně značené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vnitřní komponenty.</w:t>
            </w:r>
          </w:p>
          <w:p w14:paraId="58AA212A" w14:textId="3F2325C2" w:rsidR="00755A4E" w:rsidRPr="00BC486C" w:rsidRDefault="00755A4E" w:rsidP="00755A4E">
            <w:pPr>
              <w:spacing w:line="278" w:lineRule="auto"/>
              <w:jc w:val="both"/>
            </w:pPr>
            <w:r w:rsidRPr="00BC486C">
              <w:lastRenderedPageBreak/>
              <w:t>Pojízdné ližiny pro osazení do rozvaděče a rameno pro vyvazování kabelů musí být součástí dodávky.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1C72B04" w14:textId="426C6B2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0C9FB5E" w14:textId="5458862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013DD16" w14:textId="77777777" w:rsidTr="004E7A71">
        <w:tc>
          <w:tcPr>
            <w:tcW w:w="661" w:type="dxa"/>
          </w:tcPr>
          <w:p w14:paraId="1796C56B" w14:textId="2E781064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0E206195" w14:textId="71156013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1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4C3E17" w14:textId="7A09102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6F6AB3C" w14:textId="48BED2E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E0FCF82" w14:textId="77777777" w:rsidTr="004E7A71">
        <w:tc>
          <w:tcPr>
            <w:tcW w:w="661" w:type="dxa"/>
          </w:tcPr>
          <w:p w14:paraId="311F3C64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6D0E260" w14:textId="77777777" w:rsidR="00755A4E" w:rsidRPr="003C23CB" w:rsidRDefault="00755A4E" w:rsidP="00755A4E">
            <w:pPr>
              <w:spacing w:line="278" w:lineRule="auto"/>
              <w:jc w:val="both"/>
            </w:pPr>
            <w:r w:rsidRPr="003C23CB">
              <w:t>Server – procesor:</w:t>
            </w:r>
          </w:p>
          <w:p w14:paraId="165C9CA0" w14:textId="2689609B" w:rsidR="00755A4E" w:rsidRPr="003C23CB" w:rsidRDefault="00755A4E" w:rsidP="00755A4E">
            <w:pPr>
              <w:spacing w:line="278" w:lineRule="auto"/>
              <w:jc w:val="both"/>
            </w:pPr>
            <w:proofErr w:type="gramStart"/>
            <w:r w:rsidRPr="003C23CB">
              <w:t>2-socketový</w:t>
            </w:r>
            <w:proofErr w:type="gramEnd"/>
            <w:r w:rsidRPr="003C23CB">
              <w:t xml:space="preserve"> systém osazený dvěma procesory min 3,9 GHz, max. 8 </w:t>
            </w:r>
            <w:proofErr w:type="spellStart"/>
            <w:r w:rsidRPr="003C23CB">
              <w:t>cores</w:t>
            </w:r>
            <w:proofErr w:type="spellEnd"/>
            <w:r w:rsidRPr="003C23CB">
              <w:t xml:space="preserve">, min. 22MB </w:t>
            </w:r>
            <w:proofErr w:type="spellStart"/>
            <w:r w:rsidRPr="003C23CB">
              <w:t>cache</w:t>
            </w:r>
            <w:proofErr w:type="spellEnd"/>
            <w:r w:rsidRPr="003C23CB">
              <w:t xml:space="preserve"> a podporou sběrnice DDR5 4800 MT/s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9F166DC" w14:textId="1163803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3D0403BA" w14:textId="313AB14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78CE989" w14:textId="77777777" w:rsidTr="004E7A71">
        <w:tc>
          <w:tcPr>
            <w:tcW w:w="661" w:type="dxa"/>
          </w:tcPr>
          <w:p w14:paraId="2B0E70C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6408AB39" w14:textId="7F4BEB14" w:rsidR="00755A4E" w:rsidRPr="003C23CB" w:rsidRDefault="00755A4E" w:rsidP="00755A4E">
            <w:pPr>
              <w:spacing w:line="278" w:lineRule="auto"/>
              <w:jc w:val="both"/>
            </w:pPr>
            <w:r w:rsidRPr="003C23CB">
              <w:t>Server – rychlost RAM – min. 4800 MHz DDR5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B9DA75D" w14:textId="33B078F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A2A65B7" w14:textId="141E6D9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C692254" w14:textId="77777777" w:rsidTr="004E7A71">
        <w:tc>
          <w:tcPr>
            <w:tcW w:w="661" w:type="dxa"/>
          </w:tcPr>
          <w:p w14:paraId="62714E0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2FCB9E3D" w14:textId="1E865721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RAM – min. 512 GB typu DDR5-5600, celkově rozšiřitelná až na 8TB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1826460" w14:textId="6E5EC7A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72518506" w14:textId="451DC89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137DA7C" w14:textId="77777777" w:rsidTr="004E7A71">
        <w:tc>
          <w:tcPr>
            <w:tcW w:w="661" w:type="dxa"/>
          </w:tcPr>
          <w:p w14:paraId="1360218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69F20FC0" w14:textId="22C94004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sloty – min. 8x PCIE Gen5 a 2x OCP PCIE Gen5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6533A4E" w14:textId="22A596B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1F077FC" w14:textId="4592902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430462F" w14:textId="77777777" w:rsidTr="004E7A71">
        <w:tc>
          <w:tcPr>
            <w:tcW w:w="661" w:type="dxa"/>
          </w:tcPr>
          <w:p w14:paraId="2BA4049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E510CAA" w14:textId="1DA9A7AE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 – </w:t>
            </w:r>
            <w:proofErr w:type="spellStart"/>
            <w:r w:rsidRPr="00BC486C">
              <w:t>storage</w:t>
            </w:r>
            <w:proofErr w:type="spellEnd"/>
            <w:r w:rsidRPr="00BC486C">
              <w:t xml:space="preserve"> – min. 2x 480 GB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SSD, konfigurovatelné v RAID 1 pro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OS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165FC09C" w14:textId="22B0836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726CD4E5" w14:textId="68ACF2F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A16DCD8" w14:textId="77777777" w:rsidTr="004E7A71">
        <w:tc>
          <w:tcPr>
            <w:tcW w:w="661" w:type="dxa"/>
          </w:tcPr>
          <w:p w14:paraId="6FDB27F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109289F7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disková konfigurace:</w:t>
            </w:r>
          </w:p>
          <w:p w14:paraId="45983BF1" w14:textId="60C394B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musí dovolovat rozšíření až 8x 2.5“ SAS HDD, nebo SATA/SAS/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C405BE6" w14:textId="4DF18F3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4C126E1B" w14:textId="47105EF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A640528" w14:textId="77777777" w:rsidTr="004E7A71">
        <w:tc>
          <w:tcPr>
            <w:tcW w:w="661" w:type="dxa"/>
          </w:tcPr>
          <w:p w14:paraId="098039C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A2CC4A3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komunikační karty:</w:t>
            </w:r>
          </w:p>
          <w:p w14:paraId="328075BC" w14:textId="77777777" w:rsidR="00755A4E" w:rsidRPr="00BC486C" w:rsidRDefault="00755A4E" w:rsidP="00755A4E">
            <w:pPr>
              <w:pStyle w:val="Odstavecseseznamem"/>
              <w:numPr>
                <w:ilvl w:val="0"/>
                <w:numId w:val="31"/>
              </w:numPr>
              <w:spacing w:line="278" w:lineRule="auto"/>
              <w:jc w:val="both"/>
            </w:pPr>
            <w:r w:rsidRPr="00BC486C">
              <w:t xml:space="preserve">Min. 4x 10/25 </w:t>
            </w:r>
            <w:proofErr w:type="spellStart"/>
            <w:r w:rsidRPr="00BC486C">
              <w:t>Gbit</w:t>
            </w:r>
            <w:proofErr w:type="spellEnd"/>
            <w:r w:rsidRPr="00BC486C">
              <w:t>, součástí budou SFP28 25Gb SR moduly</w:t>
            </w:r>
          </w:p>
          <w:p w14:paraId="1735F079" w14:textId="053182F2" w:rsidR="00755A4E" w:rsidRPr="00BC486C" w:rsidRDefault="00755A4E" w:rsidP="00755A4E">
            <w:pPr>
              <w:pStyle w:val="Odstavecseseznamem"/>
              <w:numPr>
                <w:ilvl w:val="0"/>
                <w:numId w:val="31"/>
              </w:numPr>
              <w:spacing w:line="278" w:lineRule="auto"/>
              <w:jc w:val="both"/>
            </w:pPr>
            <w:r w:rsidRPr="00BC486C">
              <w:t>Min. 4x 1Gbit BASE-T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B570FA0" w14:textId="5A17FAB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25FF3369" w14:textId="64FA98F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7EB83CC" w14:textId="77777777" w:rsidTr="004E7A71">
        <w:tc>
          <w:tcPr>
            <w:tcW w:w="661" w:type="dxa"/>
          </w:tcPr>
          <w:p w14:paraId="28DE1B7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577922A1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management konzole:</w:t>
            </w:r>
          </w:p>
          <w:p w14:paraId="1E8A34E7" w14:textId="77777777" w:rsidR="00755A4E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Vyžadována je schopnost monitorovat a spravovat server out-</w:t>
            </w:r>
            <w:proofErr w:type="spellStart"/>
            <w:r w:rsidRPr="00BC486C">
              <w:t>of</w:t>
            </w:r>
            <w:proofErr w:type="spellEnd"/>
            <w:r w:rsidRPr="00BC486C">
              <w:t xml:space="preserve">-band bez nutnosti instalace agenta do operačního systému. </w:t>
            </w:r>
          </w:p>
          <w:p w14:paraId="5D32547A" w14:textId="54C1814C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lastRenderedPageBreak/>
              <w:t>Možnost vzdáleného managementu skrze cloud konzoli, bez nutnosti lokálního přístupu.</w:t>
            </w:r>
          </w:p>
          <w:p w14:paraId="6EDFABED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Management serveru nezávislý na operačním systému</w:t>
            </w:r>
          </w:p>
          <w:p w14:paraId="15D39A9C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Možnost stažení aktualizací lokálně z internetu (FTP, nebo HTTP)</w:t>
            </w:r>
          </w:p>
          <w:p w14:paraId="71DF21B8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IPMI 2.0</w:t>
            </w:r>
          </w:p>
          <w:p w14:paraId="181D81E3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Vestavěná diagnostika komponent</w:t>
            </w:r>
          </w:p>
          <w:p w14:paraId="3F0CA6A0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Web GUI management vestavěný v managementu</w:t>
            </w:r>
          </w:p>
          <w:p w14:paraId="636114B3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Možnost přesměrování sériové linky managementu po LAN</w:t>
            </w:r>
          </w:p>
          <w:p w14:paraId="1E64094C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Zabezpečená komunikace SSH/HTTPS</w:t>
            </w:r>
          </w:p>
          <w:p w14:paraId="7EC55C28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>Podpora SNMPv3, HTML5</w:t>
            </w:r>
          </w:p>
          <w:p w14:paraId="746D6988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proofErr w:type="spellStart"/>
            <w:r w:rsidRPr="00BC486C">
              <w:t>Vícefaktorové</w:t>
            </w:r>
            <w:proofErr w:type="spellEnd"/>
            <w:r w:rsidRPr="00BC486C">
              <w:t xml:space="preserve"> ověřování přístupu k managementu serveru</w:t>
            </w:r>
          </w:p>
          <w:p w14:paraId="2476821D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Záznam a přehrání záznamu situace posledního </w:t>
            </w:r>
            <w:proofErr w:type="spellStart"/>
            <w:r w:rsidRPr="00BC486C">
              <w:t>crash-screen</w:t>
            </w:r>
            <w:proofErr w:type="spellEnd"/>
            <w:r w:rsidRPr="00BC486C">
              <w:t xml:space="preserve"> operačního systému</w:t>
            </w:r>
          </w:p>
          <w:p w14:paraId="716A682D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Integrace s </w:t>
            </w:r>
            <w:proofErr w:type="spellStart"/>
            <w:r w:rsidRPr="00BC486C">
              <w:t>Directory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Services</w:t>
            </w:r>
            <w:proofErr w:type="spellEnd"/>
            <w:r w:rsidRPr="00BC486C">
              <w:t xml:space="preserve"> (AD, LDAP)</w:t>
            </w:r>
          </w:p>
          <w:p w14:paraId="1A2B77CB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Management nástroje musí umět poskytovat ovladače instalovaným operačním systémům bez speciální dedikované </w:t>
            </w:r>
            <w:proofErr w:type="spellStart"/>
            <w:r w:rsidRPr="00BC486C">
              <w:t>partition</w:t>
            </w:r>
            <w:proofErr w:type="spellEnd"/>
            <w:r w:rsidRPr="00BC486C">
              <w:t xml:space="preserve"> na interních discích serveru a nezávisle na těchto discích (úložiště nezávislé na OS)</w:t>
            </w:r>
          </w:p>
          <w:p w14:paraId="109F5A86" w14:textId="77DED1AC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Nezávislý management musí disponovat dedikovaným ethernet portem, který není součástí požadovaných ethernet portů s možností </w:t>
            </w:r>
            <w:proofErr w:type="spellStart"/>
            <w:r w:rsidRPr="00BC486C">
              <w:t>failover</w:t>
            </w:r>
            <w:proofErr w:type="spellEnd"/>
            <w:r w:rsidRPr="00BC486C">
              <w:t xml:space="preserve"> konfigurace na jeden z portů na základní desce (LOM)</w:t>
            </w:r>
          </w:p>
          <w:p w14:paraId="4C608DDC" w14:textId="77777777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Firmware všech součástí serveru musí být kryptograficky podepsán tak, aby v rámci distribučního řetězce nemohlo dojít k jeho narušení </w:t>
            </w:r>
            <w:r w:rsidRPr="00BC486C">
              <w:lastRenderedPageBreak/>
              <w:t xml:space="preserve">nebo jeho alternaci. Při zapnutí serveru musí proběhnout kontrola kryptografických podpisů a skutečného obsahu firmwarů jednotlivých komponent. V případě, že jsou některé z nich narušeny, musí server umožnit automatický návrat k posledním validním firmware, či zastavit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a umožnit administrátorovi přes vzdálené rozhraní nápravu nahráním autentické verze firmware.</w:t>
            </w:r>
          </w:p>
          <w:p w14:paraId="6BD06D0F" w14:textId="2F2F2031" w:rsidR="00755A4E" w:rsidRPr="00BC486C" w:rsidRDefault="00755A4E" w:rsidP="00755A4E">
            <w:pPr>
              <w:pStyle w:val="Odstavecseseznamem"/>
              <w:numPr>
                <w:ilvl w:val="0"/>
                <w:numId w:val="20"/>
              </w:numPr>
              <w:spacing w:line="278" w:lineRule="auto"/>
              <w:jc w:val="both"/>
            </w:pPr>
            <w:r w:rsidRPr="00BC486C">
              <w:t xml:space="preserve">Integrace do prostředí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Lifecycle</w:t>
            </w:r>
            <w:proofErr w:type="spellEnd"/>
            <w:r w:rsidRPr="00BC486C">
              <w:t xml:space="preserve"> Manager (</w:t>
            </w:r>
            <w:proofErr w:type="spellStart"/>
            <w:r w:rsidRPr="00BC486C">
              <w:t>vLCM</w:t>
            </w:r>
            <w:proofErr w:type="spellEnd"/>
            <w:r w:rsidRPr="00BC486C">
              <w:t xml:space="preserve">) pro zjednodušení správy životního cyklu serverů přímo z konzole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</w:p>
        </w:tc>
        <w:tc>
          <w:tcPr>
            <w:tcW w:w="1309" w:type="dxa"/>
            <w:shd w:val="clear" w:color="auto" w:fill="FFFF00"/>
            <w:vAlign w:val="center"/>
          </w:tcPr>
          <w:p w14:paraId="35F4C792" w14:textId="7CCB556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A98EDE8" w14:textId="1F98658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6C69773" w14:textId="77777777" w:rsidTr="004E7A71">
        <w:tc>
          <w:tcPr>
            <w:tcW w:w="661" w:type="dxa"/>
          </w:tcPr>
          <w:p w14:paraId="0EABB4D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DF2C78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zdroje/napájení:</w:t>
            </w:r>
          </w:p>
          <w:p w14:paraId="6C46797E" w14:textId="25DD43B6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redundantní síťové napájecí zdroje min. </w:t>
            </w:r>
            <w:proofErr w:type="gramStart"/>
            <w:r w:rsidRPr="00BC486C">
              <w:t>800W</w:t>
            </w:r>
            <w:proofErr w:type="gramEnd"/>
            <w:r w:rsidRPr="00BC486C">
              <w:t xml:space="preserve"> </w:t>
            </w:r>
            <w:proofErr w:type="spellStart"/>
            <w:r w:rsidRPr="00BC486C">
              <w:t>Titanium</w:t>
            </w:r>
            <w:proofErr w:type="spellEnd"/>
            <w:r w:rsidRPr="00BC486C">
              <w:t xml:space="preserve"> s možností nastavení limitů výkonu a spotřeby v </w:t>
            </w:r>
            <w:proofErr w:type="spellStart"/>
            <w:r w:rsidRPr="00BC486C">
              <w:t>BIOSu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Power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Budgeting</w:t>
            </w:r>
            <w:proofErr w:type="spellEnd"/>
            <w:r w:rsidRPr="00BC486C">
              <w:t>), včetně 2m napájecích kabelů určených pro rozvaděč.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6AFD699" w14:textId="7EE6080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2C8A74B" w14:textId="59CF221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1381952" w14:textId="77777777" w:rsidTr="004E7A71">
        <w:tc>
          <w:tcPr>
            <w:tcW w:w="661" w:type="dxa"/>
          </w:tcPr>
          <w:p w14:paraId="7DAC549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47B6367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interface:</w:t>
            </w:r>
          </w:p>
          <w:p w14:paraId="57358E87" w14:textId="7CA1286D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5x USB, 1x VGA, 1x RJ45 pro vzdálenou správu serveru, 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CA9A616" w14:textId="7A5B26D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53557A0D" w14:textId="15ECF9B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1A1CF70" w14:textId="77777777" w:rsidTr="004E7A71">
        <w:tc>
          <w:tcPr>
            <w:tcW w:w="661" w:type="dxa"/>
          </w:tcPr>
          <w:p w14:paraId="793D38C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4D98DEC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operační systém:</w:t>
            </w:r>
          </w:p>
          <w:p w14:paraId="7D0A80C8" w14:textId="77777777" w:rsidR="00755A4E" w:rsidRDefault="00755A4E" w:rsidP="00755A4E">
            <w:pPr>
              <w:pStyle w:val="Odstavecseseznamem"/>
              <w:numPr>
                <w:ilvl w:val="0"/>
                <w:numId w:val="35"/>
              </w:numPr>
              <w:spacing w:line="278" w:lineRule="auto"/>
              <w:jc w:val="both"/>
            </w:pPr>
            <w:r w:rsidRPr="00BC486C">
              <w:t xml:space="preserve">Server musí být certifikovaný pro instalaci virtualizačního hypervisoru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ESXi</w:t>
            </w:r>
            <w:proofErr w:type="spellEnd"/>
            <w:r w:rsidRPr="00BC486C">
              <w:t xml:space="preserve"> 7.0/8.0. </w:t>
            </w:r>
          </w:p>
          <w:p w14:paraId="3CB80F99" w14:textId="3C7275EF" w:rsidR="00755A4E" w:rsidRPr="00BC486C" w:rsidRDefault="00755A4E" w:rsidP="00755A4E">
            <w:pPr>
              <w:pStyle w:val="Odstavecseseznamem"/>
            </w:pPr>
            <w:r w:rsidRPr="007355E8">
              <w:t xml:space="preserve">K serveru musí být dodány licence OEM Microsoft Windows Server 2025 </w:t>
            </w:r>
            <w:r>
              <w:t>Datacenter</w:t>
            </w:r>
            <w:r w:rsidRPr="007355E8">
              <w:t xml:space="preserve"> odpovídající počtu jeho jader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C3B2A3C" w14:textId="3F33C62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04D02ED8" w14:textId="4045B19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1176BB9" w14:textId="77777777" w:rsidTr="004E7A71">
        <w:tc>
          <w:tcPr>
            <w:tcW w:w="661" w:type="dxa"/>
          </w:tcPr>
          <w:p w14:paraId="3BA16B1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40" w:type="dxa"/>
          </w:tcPr>
          <w:p w14:paraId="35216C69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záruka:</w:t>
            </w:r>
          </w:p>
          <w:p w14:paraId="5E48CB63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29AF8D9A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4ED8115B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lastRenderedPageBreak/>
              <w:t>servis je poskytován výrobcem serveru</w:t>
            </w:r>
          </w:p>
          <w:p w14:paraId="521EA3AE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7C7A18F5" w14:textId="77777777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3A9535E1" w14:textId="731C6B88" w:rsidR="00755A4E" w:rsidRPr="00BC486C" w:rsidRDefault="00755A4E" w:rsidP="00755A4E">
            <w:pPr>
              <w:pStyle w:val="Odstavecseseznamem"/>
              <w:numPr>
                <w:ilvl w:val="0"/>
                <w:numId w:val="21"/>
              </w:numPr>
              <w:spacing w:line="278" w:lineRule="auto"/>
              <w:jc w:val="both"/>
            </w:pPr>
            <w:r w:rsidRPr="00BC486C">
              <w:t>možnost aktualizace firmware min. po dobu platné podpory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940D641" w14:textId="4CBBC00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7" w:type="dxa"/>
            <w:shd w:val="clear" w:color="auto" w:fill="FFFF00"/>
            <w:vAlign w:val="center"/>
          </w:tcPr>
          <w:p w14:paraId="1768231A" w14:textId="59C1DCC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65B4F3EC" w14:textId="77777777" w:rsidR="00A835D0" w:rsidRDefault="00004059" w:rsidP="00A835D0">
      <w:r>
        <w:t xml:space="preserve">  </w:t>
      </w:r>
    </w:p>
    <w:p w14:paraId="2F7A9B78" w14:textId="77777777" w:rsidR="00A835D0" w:rsidRDefault="00A835D0" w:rsidP="00A835D0"/>
    <w:p w14:paraId="4F8AA44D" w14:textId="728B5125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37" w:name="_Toc203488774"/>
      <w:r w:rsidR="00940CD0" w:rsidRPr="008439ED">
        <w:rPr>
          <w:sz w:val="28"/>
          <w:szCs w:val="28"/>
        </w:rPr>
        <w:t>Oracle Server B</w:t>
      </w:r>
      <w:bookmarkEnd w:id="37"/>
    </w:p>
    <w:p w14:paraId="1B14BF61" w14:textId="77777777" w:rsidR="006514D9" w:rsidRDefault="006514D9" w:rsidP="00940CD0">
      <w:pPr>
        <w:spacing w:line="278" w:lineRule="auto"/>
        <w:jc w:val="both"/>
      </w:pPr>
    </w:p>
    <w:p w14:paraId="14CDF1D2" w14:textId="05FEA7A9" w:rsidR="00940CD0" w:rsidRDefault="00940CD0" w:rsidP="00940CD0">
      <w:pPr>
        <w:spacing w:line="278" w:lineRule="auto"/>
        <w:jc w:val="both"/>
      </w:pPr>
      <w:r w:rsidRPr="00BC486C">
        <w:t>Server</w:t>
      </w:r>
      <w:r w:rsidR="006514D9">
        <w:t xml:space="preserve"> </w:t>
      </w:r>
      <w:r w:rsidR="00D6031E">
        <w:t>B</w:t>
      </w:r>
      <w:r w:rsidRPr="00BC486C">
        <w:t xml:space="preserve"> musí splňovat minimálně tyto požadavky:</w:t>
      </w:r>
    </w:p>
    <w:tbl>
      <w:tblPr>
        <w:tblStyle w:val="Mkatabulky"/>
        <w:tblW w:w="12140" w:type="dxa"/>
        <w:tblLook w:val="04A0" w:firstRow="1" w:lastRow="0" w:firstColumn="1" w:lastColumn="0" w:noHBand="0" w:noVBand="1"/>
      </w:tblPr>
      <w:tblGrid>
        <w:gridCol w:w="562"/>
        <w:gridCol w:w="6684"/>
        <w:gridCol w:w="921"/>
        <w:gridCol w:w="3973"/>
      </w:tblGrid>
      <w:tr w:rsidR="00805990" w:rsidRPr="00BC486C" w14:paraId="2512E086" w14:textId="77777777" w:rsidTr="00E8601B">
        <w:trPr>
          <w:tblHeader/>
        </w:trPr>
        <w:tc>
          <w:tcPr>
            <w:tcW w:w="562" w:type="dxa"/>
            <w:shd w:val="clear" w:color="auto" w:fill="DEEAF6" w:themeFill="accent5" w:themeFillTint="33"/>
          </w:tcPr>
          <w:p w14:paraId="033A29C2" w14:textId="77777777" w:rsidR="00805990" w:rsidRPr="00BC486C" w:rsidRDefault="00805990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6684" w:type="dxa"/>
            <w:shd w:val="clear" w:color="auto" w:fill="DEEAF6" w:themeFill="accent5" w:themeFillTint="33"/>
          </w:tcPr>
          <w:p w14:paraId="69609AB1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A1B6061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474D3F2E" w14:textId="77777777" w:rsidR="00805990" w:rsidRPr="00BC486C" w:rsidRDefault="00805990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97DAEA9" w14:textId="77777777" w:rsidR="00805990" w:rsidRDefault="00805990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65A27943" w14:textId="77777777" w:rsidR="00805990" w:rsidRPr="008439ED" w:rsidRDefault="00805990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805990" w:rsidRPr="00BC486C" w14:paraId="013650CB" w14:textId="77777777" w:rsidTr="00E8601B">
        <w:tc>
          <w:tcPr>
            <w:tcW w:w="562" w:type="dxa"/>
          </w:tcPr>
          <w:p w14:paraId="603C3EB5" w14:textId="77777777" w:rsidR="00805990" w:rsidRPr="006F31B3" w:rsidRDefault="00805990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09B6806E" w14:textId="78CCF916" w:rsidR="00805990" w:rsidRPr="00BC486C" w:rsidRDefault="00755A4E" w:rsidP="00755A4E"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3969A52C" w14:textId="45AB26A2" w:rsidR="0080599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4F25F14" w14:textId="77777777" w:rsidR="00805990" w:rsidRPr="006F31B3" w:rsidRDefault="00805990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214F487" w14:textId="77777777" w:rsidTr="00E8601B">
        <w:tc>
          <w:tcPr>
            <w:tcW w:w="562" w:type="dxa"/>
          </w:tcPr>
          <w:p w14:paraId="1EB7985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2729FA9E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a vnitřní uspořádání:</w:t>
            </w:r>
          </w:p>
          <w:p w14:paraId="10804529" w14:textId="77777777" w:rsidR="00755A4E" w:rsidRPr="00BC486C" w:rsidRDefault="00755A4E" w:rsidP="00755A4E">
            <w:pPr>
              <w:pStyle w:val="Odstavecseseznamem"/>
              <w:numPr>
                <w:ilvl w:val="0"/>
                <w:numId w:val="22"/>
              </w:numPr>
              <w:spacing w:line="278" w:lineRule="auto"/>
              <w:jc w:val="both"/>
            </w:pPr>
            <w:proofErr w:type="spellStart"/>
            <w:r w:rsidRPr="00BC486C">
              <w:t>Rack</w:t>
            </w:r>
            <w:proofErr w:type="spellEnd"/>
            <w:r w:rsidRPr="00BC486C">
              <w:t xml:space="preserve"> provedení, velikost 2U, min. 8 SFF diskových slotů</w:t>
            </w:r>
          </w:p>
          <w:p w14:paraId="23E9ED7E" w14:textId="77777777" w:rsidR="00755A4E" w:rsidRDefault="00755A4E" w:rsidP="00755A4E">
            <w:pPr>
              <w:pStyle w:val="Odstavecseseznamem"/>
              <w:numPr>
                <w:ilvl w:val="0"/>
                <w:numId w:val="22"/>
              </w:numPr>
              <w:spacing w:line="278" w:lineRule="auto"/>
              <w:jc w:val="both"/>
            </w:pPr>
            <w:r w:rsidRPr="00BC486C">
              <w:t>Pro přístup ke všem komponentám serveru není nutné nářadí, barevně značené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vnitřní komponenty.</w:t>
            </w:r>
          </w:p>
          <w:p w14:paraId="045B3AAA" w14:textId="6048CC1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</w:t>
            </w:r>
            <w:r>
              <w:t>i</w:t>
            </w:r>
            <w:r w:rsidRPr="00BC486C">
              <w:t>žiny pro osazení do rozvaděče a rameno pro vyvazování kabelů musí být součástí dodávky.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3AE63A10" w14:textId="21DE92D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D4E5B65" w14:textId="72B4DF5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12EEBCF" w14:textId="77777777" w:rsidTr="00E8601B">
        <w:tc>
          <w:tcPr>
            <w:tcW w:w="562" w:type="dxa"/>
          </w:tcPr>
          <w:p w14:paraId="5F98938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7B604E66" w14:textId="0AB8ACC7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1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38AC8D46" w14:textId="08B845B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4EB497C3" w14:textId="2057692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403B6AE" w14:textId="77777777" w:rsidTr="00E8601B">
        <w:tc>
          <w:tcPr>
            <w:tcW w:w="562" w:type="dxa"/>
          </w:tcPr>
          <w:p w14:paraId="1BC63D0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2974C319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procesor:</w:t>
            </w:r>
          </w:p>
          <w:p w14:paraId="106FDD04" w14:textId="7F6D6461" w:rsidR="00755A4E" w:rsidRPr="00BC486C" w:rsidRDefault="00755A4E" w:rsidP="00755A4E">
            <w:pPr>
              <w:spacing w:line="278" w:lineRule="auto"/>
              <w:jc w:val="both"/>
            </w:pPr>
            <w:proofErr w:type="gramStart"/>
            <w:r w:rsidRPr="007355E8">
              <w:t>2-socketový</w:t>
            </w:r>
            <w:proofErr w:type="gramEnd"/>
            <w:r w:rsidRPr="007355E8">
              <w:t xml:space="preserve"> systém osazený dvěma procesory min 3,6 GHz, max. 16 </w:t>
            </w:r>
            <w:proofErr w:type="spellStart"/>
            <w:r w:rsidRPr="007355E8">
              <w:t>cores</w:t>
            </w:r>
            <w:proofErr w:type="spellEnd"/>
            <w:r w:rsidRPr="00BC486C">
              <w:t xml:space="preserve">, min. 45MB </w:t>
            </w:r>
            <w:proofErr w:type="spellStart"/>
            <w:r w:rsidRPr="00BC486C">
              <w:t>cache</w:t>
            </w:r>
            <w:proofErr w:type="spellEnd"/>
            <w:r w:rsidRPr="00BC486C">
              <w:t xml:space="preserve"> a podporou sběrnice DDR5 4800 MT/s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2E7E912C" w14:textId="5B67A89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48941558" w14:textId="32BB081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47BBC08" w14:textId="77777777" w:rsidTr="00E8601B">
        <w:tc>
          <w:tcPr>
            <w:tcW w:w="562" w:type="dxa"/>
          </w:tcPr>
          <w:p w14:paraId="4D84345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63D89C49" w14:textId="22B0D653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rychlost RAM – min. 4800 MHz DDR5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07F07C95" w14:textId="4C330BE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FE80E5C" w14:textId="5D5CDF8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891A7C5" w14:textId="77777777" w:rsidTr="00E8601B">
        <w:tc>
          <w:tcPr>
            <w:tcW w:w="562" w:type="dxa"/>
          </w:tcPr>
          <w:p w14:paraId="49E96C3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1AE9C783" w14:textId="751AF601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velikost RAM – min. 512 GB typu DDR5-5600, celkově rozšiřitelná až na 8TB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1597A949" w14:textId="4EF74D5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76460DF0" w14:textId="005F485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F19F38C" w14:textId="77777777" w:rsidTr="00E8601B">
        <w:tc>
          <w:tcPr>
            <w:tcW w:w="562" w:type="dxa"/>
          </w:tcPr>
          <w:p w14:paraId="06DE2CE0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146C4E0B" w14:textId="265C8BFC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sloty – min. 8x PCIE Gen5 a 2x OCP PCIE Gen5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19FAA61C" w14:textId="756234B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3FC336CC" w14:textId="538DA8D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E8259D0" w14:textId="77777777" w:rsidTr="00E8601B">
        <w:tc>
          <w:tcPr>
            <w:tcW w:w="562" w:type="dxa"/>
          </w:tcPr>
          <w:p w14:paraId="61A1079E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79AE165B" w14:textId="477313B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Server – </w:t>
            </w:r>
            <w:proofErr w:type="spellStart"/>
            <w:r w:rsidRPr="00BC486C">
              <w:t>storage</w:t>
            </w:r>
            <w:proofErr w:type="spellEnd"/>
            <w:r w:rsidRPr="00BC486C">
              <w:t xml:space="preserve"> – min. 2x 480 GB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SSD, konfigurovatelné v RAID 1 pro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OS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269C98B9" w14:textId="7C94630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609BA7D4" w14:textId="63A7F29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431AFF1" w14:textId="77777777" w:rsidTr="00E8601B">
        <w:tc>
          <w:tcPr>
            <w:tcW w:w="562" w:type="dxa"/>
          </w:tcPr>
          <w:p w14:paraId="79BC6CAE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24C762A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disková konfigurace:</w:t>
            </w:r>
          </w:p>
          <w:p w14:paraId="0A6B8038" w14:textId="101FF24A" w:rsidR="00755A4E" w:rsidRPr="00BC486C" w:rsidRDefault="00755A4E" w:rsidP="00755A4E">
            <w:pPr>
              <w:pStyle w:val="Odstavecseseznamem"/>
              <w:numPr>
                <w:ilvl w:val="0"/>
                <w:numId w:val="32"/>
              </w:numPr>
              <w:spacing w:line="278" w:lineRule="auto"/>
              <w:jc w:val="both"/>
            </w:pPr>
            <w:r w:rsidRPr="00BC486C">
              <w:t>Server musí dovolovat rozšíření až 8x 2.5“ SAS HDD, nebo SATA/SAS/</w:t>
            </w:r>
            <w:proofErr w:type="spellStart"/>
            <w:r w:rsidRPr="00BC486C">
              <w:t>NVMe</w:t>
            </w:r>
            <w:proofErr w:type="spellEnd"/>
            <w:r w:rsidRPr="00BC486C">
              <w:t xml:space="preserve"> SSD 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5922A8D4" w14:textId="3D1245D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21B3A79B" w14:textId="010D879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675CF0D" w14:textId="77777777" w:rsidTr="00E8601B">
        <w:tc>
          <w:tcPr>
            <w:tcW w:w="562" w:type="dxa"/>
          </w:tcPr>
          <w:p w14:paraId="013760B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349ECA04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komunikační karty:</w:t>
            </w:r>
          </w:p>
          <w:p w14:paraId="4AB8B9B8" w14:textId="77777777" w:rsidR="00755A4E" w:rsidRPr="00BC486C" w:rsidRDefault="00755A4E" w:rsidP="00755A4E">
            <w:pPr>
              <w:pStyle w:val="Odstavecseseznamem"/>
              <w:numPr>
                <w:ilvl w:val="0"/>
                <w:numId w:val="32"/>
              </w:numPr>
              <w:spacing w:line="278" w:lineRule="auto"/>
              <w:jc w:val="both"/>
            </w:pPr>
            <w:r w:rsidRPr="00BC486C">
              <w:t xml:space="preserve">Min. 4x 10/25 </w:t>
            </w:r>
            <w:proofErr w:type="spellStart"/>
            <w:r w:rsidRPr="00BC486C">
              <w:t>Gbit</w:t>
            </w:r>
            <w:proofErr w:type="spellEnd"/>
            <w:r w:rsidRPr="00BC486C">
              <w:t>, součástí budou SFP28 25Gb SR moduly</w:t>
            </w:r>
          </w:p>
          <w:p w14:paraId="570EEA47" w14:textId="2BB99F83" w:rsidR="00755A4E" w:rsidRPr="00BC486C" w:rsidRDefault="00755A4E" w:rsidP="00755A4E">
            <w:pPr>
              <w:pStyle w:val="Odstavecseseznamem"/>
              <w:numPr>
                <w:ilvl w:val="0"/>
                <w:numId w:val="32"/>
              </w:numPr>
              <w:spacing w:line="278" w:lineRule="auto"/>
              <w:jc w:val="both"/>
            </w:pPr>
            <w:r w:rsidRPr="00BC486C">
              <w:t>Min. 4x 1Gbit BASE-T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723E9176" w14:textId="7F189BA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655F5CBE" w14:textId="6E192F8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A2F0E9F" w14:textId="77777777" w:rsidTr="00E8601B">
        <w:tc>
          <w:tcPr>
            <w:tcW w:w="562" w:type="dxa"/>
          </w:tcPr>
          <w:p w14:paraId="4094DA0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0B292C00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management konzole:</w:t>
            </w:r>
          </w:p>
          <w:p w14:paraId="4589B372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Vyžadována je schopnost monitorovat a spravovat server out-</w:t>
            </w:r>
            <w:proofErr w:type="spellStart"/>
            <w:r w:rsidRPr="00BC486C">
              <w:t>of</w:t>
            </w:r>
            <w:proofErr w:type="spellEnd"/>
            <w:r w:rsidRPr="00BC486C">
              <w:t>-band bez nutnosti instalace agenta do operačního systému. Možnost vzdáleného managementu skrze cloud konzoli, bez nutnosti lokálního přístupu.</w:t>
            </w:r>
          </w:p>
          <w:p w14:paraId="4EB60623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Management serveru nezávislý na operačním systému</w:t>
            </w:r>
          </w:p>
          <w:p w14:paraId="381651DE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Možnost stažení aktualizací lokálně z internetu (FTP, nebo HTTP)</w:t>
            </w:r>
          </w:p>
          <w:p w14:paraId="4B4F93BB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lastRenderedPageBreak/>
              <w:t>IPMI 2.0</w:t>
            </w:r>
          </w:p>
          <w:p w14:paraId="46E33DDB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Vestavěná diagnostika komponent</w:t>
            </w:r>
          </w:p>
          <w:p w14:paraId="16C8DAFF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Web GUI management vestavěný v managementu</w:t>
            </w:r>
          </w:p>
          <w:p w14:paraId="32861359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Možnost přesměrování sériové linky managementu po LAN</w:t>
            </w:r>
          </w:p>
          <w:p w14:paraId="5CA10556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Zabezpečená komunikace SSH/HTTPS</w:t>
            </w:r>
          </w:p>
          <w:p w14:paraId="2856A370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>Podpora SNMPv3, HTML5</w:t>
            </w:r>
          </w:p>
          <w:p w14:paraId="1EC8C872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proofErr w:type="spellStart"/>
            <w:r w:rsidRPr="00BC486C">
              <w:t>Vícefaktorové</w:t>
            </w:r>
            <w:proofErr w:type="spellEnd"/>
            <w:r w:rsidRPr="00BC486C">
              <w:t xml:space="preserve"> ověřování přístupu k managementu serveru</w:t>
            </w:r>
          </w:p>
          <w:p w14:paraId="17BE7F34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Záznam a přehrání záznamu situace posledního </w:t>
            </w:r>
            <w:proofErr w:type="spellStart"/>
            <w:r w:rsidRPr="00BC486C">
              <w:t>crash-screen</w:t>
            </w:r>
            <w:proofErr w:type="spellEnd"/>
            <w:r w:rsidRPr="00BC486C">
              <w:t xml:space="preserve"> operačního systému</w:t>
            </w:r>
          </w:p>
          <w:p w14:paraId="0222B3CE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Integrace s </w:t>
            </w:r>
            <w:proofErr w:type="spellStart"/>
            <w:r w:rsidRPr="00BC486C">
              <w:t>Directory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Services</w:t>
            </w:r>
            <w:proofErr w:type="spellEnd"/>
            <w:r w:rsidRPr="00BC486C">
              <w:t xml:space="preserve"> (AD, LDAP)</w:t>
            </w:r>
          </w:p>
          <w:p w14:paraId="08588503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Management nástroje musí umět poskytovat ovladače instalovaným operačním systémům bez speciální dedikované </w:t>
            </w:r>
            <w:proofErr w:type="spellStart"/>
            <w:r w:rsidRPr="00BC486C">
              <w:t>partition</w:t>
            </w:r>
            <w:proofErr w:type="spellEnd"/>
            <w:r w:rsidRPr="00BC486C">
              <w:t xml:space="preserve"> na interních discích serveru a nezávisle na těchto discích (úložiště nezávislé na OS)</w:t>
            </w:r>
          </w:p>
          <w:p w14:paraId="46F366C9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Nezávislý management musí disponovat dedikovaným ethernet portem, který není součástí požadovaných ethernet portů s možností </w:t>
            </w:r>
            <w:proofErr w:type="spellStart"/>
            <w:r w:rsidRPr="00BC486C">
              <w:t>failover</w:t>
            </w:r>
            <w:proofErr w:type="spellEnd"/>
            <w:r w:rsidRPr="00BC486C">
              <w:t xml:space="preserve"> konfigurace na jeden z portů na základní desce (LOM)</w:t>
            </w:r>
          </w:p>
          <w:p w14:paraId="02BAFB50" w14:textId="77777777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Firmware všech součástí serveru musí být kryptograficky podepsán tak, aby v rámci distribučního řetězce nemohlo dojít k jeho narušení nebo jeho alternaci. Při zapnutí serveru musí proběhnout kontrola kryptografických podpisů a skutečného obsahu firmwarů jednotlivých komponent. V případě, že jsou některé z nich narušeny, musí server umožnit automatický návrat </w:t>
            </w:r>
            <w:r w:rsidRPr="00BC486C">
              <w:lastRenderedPageBreak/>
              <w:t xml:space="preserve">k posledním validním firmware, či zastavit </w:t>
            </w:r>
            <w:proofErr w:type="spellStart"/>
            <w:r w:rsidRPr="00BC486C">
              <w:t>boot</w:t>
            </w:r>
            <w:proofErr w:type="spellEnd"/>
            <w:r w:rsidRPr="00BC486C">
              <w:t xml:space="preserve"> a umožnit administrátorovi přes vzdálené rozhraní nápravu nahráním autentické verze firmware.</w:t>
            </w:r>
          </w:p>
          <w:p w14:paraId="210A8CD7" w14:textId="5A47EF7F" w:rsidR="00755A4E" w:rsidRPr="00BC486C" w:rsidRDefault="00755A4E" w:rsidP="00755A4E">
            <w:pPr>
              <w:pStyle w:val="Odstavecseseznamem"/>
              <w:numPr>
                <w:ilvl w:val="0"/>
                <w:numId w:val="23"/>
              </w:numPr>
              <w:spacing w:line="278" w:lineRule="auto"/>
              <w:jc w:val="both"/>
            </w:pPr>
            <w:r w:rsidRPr="00BC486C">
              <w:t xml:space="preserve">Integrace do prostředí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Lifecycle</w:t>
            </w:r>
            <w:proofErr w:type="spellEnd"/>
            <w:r w:rsidRPr="00BC486C">
              <w:t xml:space="preserve"> Manager (</w:t>
            </w:r>
            <w:proofErr w:type="spellStart"/>
            <w:r w:rsidRPr="00BC486C">
              <w:t>vLCM</w:t>
            </w:r>
            <w:proofErr w:type="spellEnd"/>
            <w:r w:rsidRPr="00BC486C">
              <w:t xml:space="preserve">) pro zjednodušení správy životního cyklu serverů přímo z konzole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vCenter</w:t>
            </w:r>
            <w:proofErr w:type="spellEnd"/>
          </w:p>
        </w:tc>
        <w:tc>
          <w:tcPr>
            <w:tcW w:w="921" w:type="dxa"/>
            <w:shd w:val="clear" w:color="auto" w:fill="FFFF00"/>
            <w:vAlign w:val="center"/>
          </w:tcPr>
          <w:p w14:paraId="2CC9D4C5" w14:textId="5741918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55F45A0A" w14:textId="0978E48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701FD8E" w14:textId="77777777" w:rsidTr="00E8601B">
        <w:tc>
          <w:tcPr>
            <w:tcW w:w="562" w:type="dxa"/>
          </w:tcPr>
          <w:p w14:paraId="1A50AD3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14BBC743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zdroje/napájení:</w:t>
            </w:r>
          </w:p>
          <w:p w14:paraId="454F257B" w14:textId="02D823F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redundantní síťové napájecí zdroje min. </w:t>
            </w:r>
            <w:proofErr w:type="gramStart"/>
            <w:r w:rsidRPr="00BC486C">
              <w:t>800W</w:t>
            </w:r>
            <w:proofErr w:type="gramEnd"/>
            <w:r w:rsidRPr="00BC486C">
              <w:t xml:space="preserve"> </w:t>
            </w:r>
            <w:proofErr w:type="spellStart"/>
            <w:r w:rsidRPr="00BC486C">
              <w:t>Titanium</w:t>
            </w:r>
            <w:proofErr w:type="spellEnd"/>
            <w:r w:rsidRPr="00BC486C">
              <w:t xml:space="preserve"> s možností nastavení limitů výkonu a spotřeby v </w:t>
            </w:r>
            <w:proofErr w:type="spellStart"/>
            <w:r w:rsidRPr="00BC486C">
              <w:t>BIOSu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Power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Budgeting</w:t>
            </w:r>
            <w:proofErr w:type="spellEnd"/>
            <w:r w:rsidRPr="00BC486C">
              <w:t>), včetně 2m napájecích kabelů určených pro rozvaděč.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085DB0FC" w14:textId="2D067B1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0D5B6A19" w14:textId="6CAD060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9097D06" w14:textId="77777777" w:rsidTr="00E8601B">
        <w:tc>
          <w:tcPr>
            <w:tcW w:w="562" w:type="dxa"/>
          </w:tcPr>
          <w:p w14:paraId="7268D41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38E79CC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interface:</w:t>
            </w:r>
          </w:p>
          <w:p w14:paraId="51E952CD" w14:textId="2876826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5x USB, 1x VGA, 1x RJ45 pro vzdálenou správu serveru, 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7F1A5497" w14:textId="44CE4C1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302C280E" w14:textId="3949AB5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29957D0" w14:textId="77777777" w:rsidTr="00E8601B">
        <w:tc>
          <w:tcPr>
            <w:tcW w:w="562" w:type="dxa"/>
          </w:tcPr>
          <w:p w14:paraId="6C0E242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6575301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operační systém:</w:t>
            </w:r>
          </w:p>
          <w:p w14:paraId="17296EE5" w14:textId="77777777" w:rsidR="00755A4E" w:rsidRDefault="00755A4E" w:rsidP="00755A4E">
            <w:pPr>
              <w:pStyle w:val="Odstavecseseznamem"/>
              <w:numPr>
                <w:ilvl w:val="0"/>
                <w:numId w:val="36"/>
              </w:numPr>
              <w:spacing w:line="278" w:lineRule="auto"/>
              <w:jc w:val="both"/>
            </w:pPr>
            <w:r w:rsidRPr="00BC486C">
              <w:t xml:space="preserve">Server musí být certifikovaný pro instalaci virtualizačního hypervisoru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ESXi</w:t>
            </w:r>
            <w:proofErr w:type="spellEnd"/>
            <w:r w:rsidRPr="00BC486C">
              <w:t xml:space="preserve"> 7.0/8.0. </w:t>
            </w:r>
          </w:p>
          <w:p w14:paraId="1458D9B1" w14:textId="057EE1CF" w:rsidR="00755A4E" w:rsidRDefault="00755A4E" w:rsidP="00755A4E">
            <w:pPr>
              <w:pStyle w:val="Odstavecseseznamem"/>
              <w:numPr>
                <w:ilvl w:val="0"/>
                <w:numId w:val="36"/>
              </w:numPr>
              <w:spacing w:line="278" w:lineRule="auto"/>
              <w:jc w:val="both"/>
            </w:pPr>
            <w:r w:rsidRPr="00DE1734">
              <w:t>K serveru musí být dodány licence OEM Microsoft Windows Server</w:t>
            </w:r>
            <w:r w:rsidRPr="00C13E9C">
              <w:rPr>
                <w:color w:val="FF0000"/>
              </w:rPr>
              <w:t xml:space="preserve"> </w:t>
            </w:r>
            <w:r w:rsidRPr="007355E8">
              <w:t xml:space="preserve">2025 </w:t>
            </w:r>
            <w:r>
              <w:t xml:space="preserve">Datacenter </w:t>
            </w:r>
            <w:r w:rsidRPr="007355E8">
              <w:t>odpovídající počtu jeho jader</w:t>
            </w:r>
          </w:p>
          <w:p w14:paraId="55158FFB" w14:textId="4CF0B186" w:rsidR="00755A4E" w:rsidRPr="00BC486C" w:rsidRDefault="00755A4E" w:rsidP="00755A4E">
            <w:pPr>
              <w:pStyle w:val="Odstavecseseznamem"/>
              <w:numPr>
                <w:ilvl w:val="0"/>
                <w:numId w:val="36"/>
              </w:numPr>
              <w:spacing w:line="278" w:lineRule="auto"/>
              <w:jc w:val="both"/>
            </w:pPr>
          </w:p>
        </w:tc>
        <w:tc>
          <w:tcPr>
            <w:tcW w:w="921" w:type="dxa"/>
            <w:shd w:val="clear" w:color="auto" w:fill="FFFF00"/>
            <w:vAlign w:val="center"/>
          </w:tcPr>
          <w:p w14:paraId="37417377" w14:textId="5A3F80D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64F7698E" w14:textId="513EE6E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4E505F0" w14:textId="77777777" w:rsidTr="00E8601B">
        <w:tc>
          <w:tcPr>
            <w:tcW w:w="562" w:type="dxa"/>
          </w:tcPr>
          <w:p w14:paraId="4FCA7744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684" w:type="dxa"/>
          </w:tcPr>
          <w:p w14:paraId="53EF330F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Server – záruka:</w:t>
            </w:r>
          </w:p>
          <w:p w14:paraId="1A869AD2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38EE31FF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2500D6F5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2C434E3F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2D1D872D" w14:textId="7777777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79938458" w14:textId="60D79D57" w:rsidR="00755A4E" w:rsidRPr="00BC486C" w:rsidRDefault="00755A4E" w:rsidP="00755A4E">
            <w:pPr>
              <w:pStyle w:val="Odstavecseseznamem"/>
              <w:numPr>
                <w:ilvl w:val="0"/>
                <w:numId w:val="24"/>
              </w:numPr>
              <w:spacing w:line="278" w:lineRule="auto"/>
              <w:jc w:val="both"/>
            </w:pPr>
            <w:r w:rsidRPr="00BC486C">
              <w:lastRenderedPageBreak/>
              <w:t>možnost aktualizace firmware min. po dobu platné podpory</w:t>
            </w:r>
          </w:p>
        </w:tc>
        <w:tc>
          <w:tcPr>
            <w:tcW w:w="921" w:type="dxa"/>
            <w:shd w:val="clear" w:color="auto" w:fill="FFFF00"/>
            <w:vAlign w:val="center"/>
          </w:tcPr>
          <w:p w14:paraId="2B492D9E" w14:textId="752D6FE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973" w:type="dxa"/>
            <w:shd w:val="clear" w:color="auto" w:fill="FFFF00"/>
            <w:vAlign w:val="center"/>
          </w:tcPr>
          <w:p w14:paraId="3167C45E" w14:textId="6B2BDDE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336E5F22" w14:textId="77777777" w:rsidR="00EF0A72" w:rsidRDefault="00EF0A72" w:rsidP="00940CD0">
      <w:pPr>
        <w:spacing w:line="278" w:lineRule="auto"/>
        <w:jc w:val="both"/>
      </w:pPr>
    </w:p>
    <w:p w14:paraId="0A1F5A61" w14:textId="77777777" w:rsidR="00A835D0" w:rsidRDefault="00A835D0" w:rsidP="00940CD0">
      <w:pPr>
        <w:spacing w:line="278" w:lineRule="auto"/>
        <w:jc w:val="both"/>
      </w:pPr>
    </w:p>
    <w:p w14:paraId="683B2B22" w14:textId="17834D0E" w:rsidR="00AE1A49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38" w:name="_Toc203488775"/>
      <w:proofErr w:type="spellStart"/>
      <w:r w:rsidR="00AE1A49" w:rsidRPr="008439ED">
        <w:rPr>
          <w:sz w:val="28"/>
          <w:szCs w:val="28"/>
        </w:rPr>
        <w:t>Clusterové</w:t>
      </w:r>
      <w:proofErr w:type="spellEnd"/>
      <w:r w:rsidR="00AE1A49" w:rsidRPr="008439ED">
        <w:rPr>
          <w:sz w:val="28"/>
          <w:szCs w:val="28"/>
        </w:rPr>
        <w:t xml:space="preserve"> řešení pro Oracle</w:t>
      </w:r>
      <w:bookmarkEnd w:id="38"/>
    </w:p>
    <w:p w14:paraId="40F2A4D2" w14:textId="77777777" w:rsidR="00AE1A49" w:rsidRPr="00BC486C" w:rsidRDefault="00AE1A49" w:rsidP="00AE1A49">
      <w:pPr>
        <w:spacing w:line="278" w:lineRule="auto"/>
        <w:jc w:val="both"/>
      </w:pPr>
    </w:p>
    <w:p w14:paraId="37A9F497" w14:textId="77777777" w:rsidR="00AE1A49" w:rsidRPr="00BC486C" w:rsidRDefault="00AE1A49" w:rsidP="00AE1A49">
      <w:pPr>
        <w:spacing w:line="278" w:lineRule="auto"/>
        <w:jc w:val="both"/>
      </w:pPr>
      <w:proofErr w:type="spellStart"/>
      <w:r w:rsidRPr="00BC486C">
        <w:t>Clusterové</w:t>
      </w:r>
      <w:proofErr w:type="spellEnd"/>
      <w:r w:rsidRPr="00BC486C">
        <w:t xml:space="preserve"> řešení pro Oracle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8"/>
        <w:gridCol w:w="1309"/>
        <w:gridCol w:w="2998"/>
      </w:tblGrid>
      <w:tr w:rsidR="00AE1A49" w:rsidRPr="00BC486C" w14:paraId="4C81EB79" w14:textId="77777777" w:rsidTr="004E7A71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0E1918B4" w14:textId="77777777" w:rsidR="00AE1A49" w:rsidRPr="00BC486C" w:rsidRDefault="00AE1A49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8" w:type="dxa"/>
            <w:shd w:val="clear" w:color="auto" w:fill="DEEAF6" w:themeFill="accent5" w:themeFillTint="33"/>
          </w:tcPr>
          <w:p w14:paraId="73D56EAE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5E03F961" w14:textId="77777777" w:rsidR="00AE1A49" w:rsidRPr="00BC486C" w:rsidRDefault="00AE1A49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5982D4EE" w14:textId="77777777" w:rsidR="00AE1A49" w:rsidRPr="00BC486C" w:rsidRDefault="00AE1A49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2998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0B2F8E5F" w14:textId="77777777" w:rsidR="00AE1A49" w:rsidRDefault="00AE1A49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3A75992B" w14:textId="77777777" w:rsidR="00AE1A49" w:rsidRPr="008439ED" w:rsidRDefault="00AE1A49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AE1A49" w:rsidRPr="00BC486C" w14:paraId="2B5BD57F" w14:textId="77777777" w:rsidTr="004E7A71">
        <w:tc>
          <w:tcPr>
            <w:tcW w:w="662" w:type="dxa"/>
          </w:tcPr>
          <w:p w14:paraId="2F336D88" w14:textId="77777777" w:rsidR="00AE1A49" w:rsidRPr="006F31B3" w:rsidRDefault="00AE1A49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62FDB573" w14:textId="7004E584" w:rsidR="00AE1A49" w:rsidRPr="00BC486C" w:rsidRDefault="00755A4E" w:rsidP="00DE1734">
            <w:pPr>
              <w:spacing w:after="160" w:line="278" w:lineRule="auto"/>
              <w:jc w:val="both"/>
            </w:pPr>
            <w:r w:rsidRPr="00BC486C">
              <w:t>Nabízený produkt, výrobce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A26DBB6" w14:textId="4DFE11C9" w:rsidR="00AE1A49" w:rsidRPr="006F31B3" w:rsidRDefault="00755A4E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7FC7B446" w14:textId="3730D0B2" w:rsidR="00AE1A49" w:rsidRPr="006F31B3" w:rsidRDefault="00755A4E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  <w:r w:rsidRPr="006F31B3" w:rsidDel="00755A4E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55A4E" w:rsidRPr="00BC486C" w14:paraId="50971CE1" w14:textId="77777777" w:rsidTr="004E7A71">
        <w:tc>
          <w:tcPr>
            <w:tcW w:w="662" w:type="dxa"/>
          </w:tcPr>
          <w:p w14:paraId="2DA73BB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03ABDF63" w14:textId="2F81C813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Řešení musí být kompatibilní s databází Oracle 19c na OS Windows i Oracle Linux.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3A59A00" w14:textId="20E544C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3311E551" w14:textId="168CC29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5157478" w14:textId="77777777" w:rsidTr="004E7A71">
        <w:tc>
          <w:tcPr>
            <w:tcW w:w="662" w:type="dxa"/>
          </w:tcPr>
          <w:p w14:paraId="7D1A2A8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6FDF2CA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Řešení musí zajistit vysokou dostupnost databáze Oracle pomocí automatického převedení databázových služeb z aktivního uzlu </w:t>
            </w:r>
            <w:r w:rsidRPr="007355E8">
              <w:t xml:space="preserve">na </w:t>
            </w:r>
            <w:proofErr w:type="spellStart"/>
            <w:r w:rsidRPr="007355E8">
              <w:t>stand</w:t>
            </w:r>
            <w:proofErr w:type="spellEnd"/>
            <w:r w:rsidRPr="007355E8">
              <w:t>-by uzel v případě následujících událostí:</w:t>
            </w:r>
          </w:p>
          <w:p w14:paraId="5FC0DCCE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tabs>
                <w:tab w:val="num" w:pos="720"/>
              </w:tabs>
              <w:spacing w:line="278" w:lineRule="auto"/>
              <w:jc w:val="both"/>
            </w:pPr>
            <w:r w:rsidRPr="00BC486C">
              <w:t>Kompletní výpadek HW aktivního uzlu</w:t>
            </w:r>
          </w:p>
          <w:p w14:paraId="04E3B876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tabs>
                <w:tab w:val="num" w:pos="720"/>
              </w:tabs>
              <w:spacing w:line="278" w:lineRule="auto"/>
              <w:jc w:val="both"/>
            </w:pPr>
            <w:r w:rsidRPr="00BC486C">
              <w:t>Výpadek síťové komunikace (aktivní uzel ztratí konektivitu k výchozí bráně)</w:t>
            </w:r>
          </w:p>
          <w:p w14:paraId="2F283061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tabs>
                <w:tab w:val="num" w:pos="720"/>
              </w:tabs>
              <w:spacing w:line="278" w:lineRule="auto"/>
              <w:jc w:val="both"/>
            </w:pPr>
            <w:r w:rsidRPr="00BC486C">
              <w:t>Nedostupnost diskového svazku (souborového systému)</w:t>
            </w:r>
          </w:p>
          <w:p w14:paraId="33D4C4D8" w14:textId="77777777" w:rsidR="00755A4E" w:rsidRPr="00BC486C" w:rsidRDefault="00755A4E" w:rsidP="00755A4E">
            <w:pPr>
              <w:pStyle w:val="Odstavecseseznamem"/>
              <w:numPr>
                <w:ilvl w:val="0"/>
                <w:numId w:val="28"/>
              </w:numPr>
              <w:spacing w:line="278" w:lineRule="auto"/>
              <w:jc w:val="both"/>
            </w:pPr>
            <w:r w:rsidRPr="00BC486C">
              <w:lastRenderedPageBreak/>
              <w:t>Nedostupnost databázových služeb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04905083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2F6D745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200B649" w14:textId="77777777" w:rsidTr="004E7A71">
        <w:tc>
          <w:tcPr>
            <w:tcW w:w="662" w:type="dxa"/>
          </w:tcPr>
          <w:p w14:paraId="7321D5E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7418664B" w14:textId="7BB156B2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 xml:space="preserve">Pro test dostupnosti databázových služeb musí řešení hlídat funkčnost klíčových procesů databáze Oracle a také musí pravidelně testovat dostupnost databáze pomocí SQL dotazu. V případě, že databáze neodpovídá v definovatelném čase, musí řešení nejdříve databázi restartovat na aktivním uzlu, pokud ani po restartu nedojde </w:t>
            </w:r>
            <w:r w:rsidRPr="007355E8">
              <w:t xml:space="preserve">k obnovení funkčnosti databáze, musí řešení provést přechod na </w:t>
            </w:r>
            <w:proofErr w:type="spellStart"/>
            <w:r w:rsidRPr="007355E8">
              <w:t>stand</w:t>
            </w:r>
            <w:proofErr w:type="spellEnd"/>
            <w:r w:rsidRPr="007355E8">
              <w:t>-by uzel.</w:t>
            </w:r>
            <w:r w:rsidRPr="00BC486C">
              <w:t xml:space="preserve"> Veškeré operace restartu a přechodu musí být plně automatické, bez nutnosti manuálního zásahu operátora.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71947D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4FE652BB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C1815DB" w14:textId="77777777" w:rsidTr="004E7A71">
        <w:tc>
          <w:tcPr>
            <w:tcW w:w="662" w:type="dxa"/>
          </w:tcPr>
          <w:p w14:paraId="005DED0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2E5A1B14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Přechod na jiný uzel v clusteru musí být možné provést také manuálně.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51CD8E54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55DA205B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59AF0CCD" w14:textId="77777777" w:rsidTr="004E7A71">
        <w:tc>
          <w:tcPr>
            <w:tcW w:w="662" w:type="dxa"/>
          </w:tcPr>
          <w:p w14:paraId="330B416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51D829BD" w14:textId="1D226CBD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 xml:space="preserve">Řešení musí umožnit stanovit závislosti mezi jednotlivými </w:t>
            </w:r>
            <w:r>
              <w:t xml:space="preserve">servery Oracle a jeho </w:t>
            </w:r>
            <w:r w:rsidRPr="00BC486C">
              <w:t>instancemi Oracle DB tak, aby bylo možné specifikovat, které instance mohou nebo nesmí být provozovány současně na jednom serveru. Tato pravidla musí být dodržována při automatickém i manuálním přechodu. Musí být možné specifikovat priority instancí tak, aby v případě nedostatku zdrojů byla ukončena instance s nízkou prioritou a místo ní byla nastartována na daném serveru prioritní instance.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6CC60908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04555BC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4C110B93" w14:textId="77777777" w:rsidTr="004E7A71">
        <w:tc>
          <w:tcPr>
            <w:tcW w:w="662" w:type="dxa"/>
          </w:tcPr>
          <w:p w14:paraId="2B8B0C0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105A7165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poskytnou grafické rozhraní pro správu a zobrazení závislostí a vazeb mezi instancemi.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78BCF047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  <w:vAlign w:val="center"/>
          </w:tcPr>
          <w:p w14:paraId="035AC3A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C268D63" w14:textId="77777777" w:rsidTr="004E7A71">
        <w:tc>
          <w:tcPr>
            <w:tcW w:w="662" w:type="dxa"/>
          </w:tcPr>
          <w:p w14:paraId="44F5F6CB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8" w:type="dxa"/>
          </w:tcPr>
          <w:p w14:paraId="2B09B545" w14:textId="7FA515DC" w:rsidR="00755A4E" w:rsidRPr="007355E8" w:rsidRDefault="00755A4E" w:rsidP="00755A4E">
            <w:pPr>
              <w:spacing w:after="160" w:line="278" w:lineRule="auto"/>
              <w:jc w:val="both"/>
            </w:pPr>
            <w:r w:rsidRPr="007355E8">
              <w:t xml:space="preserve">Řešení musí být odolné vůči situaci split brain, ke které by mohlo dojít v případě rozpadu síťové konektivity mezi uzly clusteru. Pro prevenci split brain musí řešení umožnit využití jako arbitru komponenty ve třetí lokalitě dostupné po IP nebo musí využít jinou </w:t>
            </w:r>
            <w:r>
              <w:t xml:space="preserve">případnou </w:t>
            </w:r>
            <w:r w:rsidRPr="007355E8">
              <w:t xml:space="preserve">komunikační </w:t>
            </w:r>
            <w:r>
              <w:t xml:space="preserve">SAN. </w:t>
            </w:r>
            <w:r w:rsidRPr="007355E8">
              <w:t>Oba způsoby prevence split-brain musí být možné také kombinovat.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E7BE4A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1FF59D8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1FEB0E0D" w14:textId="77777777" w:rsidTr="004E7A71">
        <w:tc>
          <w:tcPr>
            <w:tcW w:w="662" w:type="dxa"/>
          </w:tcPr>
          <w:p w14:paraId="0E0AC13F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4DA43CCB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umožnit replikaci dat přes IP na úrovni datového svazku, a to jak v rámci jednoho clusteru, tak i mezi více clustery.</w:t>
            </w:r>
          </w:p>
        </w:tc>
        <w:tc>
          <w:tcPr>
            <w:tcW w:w="1309" w:type="dxa"/>
            <w:shd w:val="clear" w:color="auto" w:fill="FFFF00"/>
            <w:vAlign w:val="center"/>
          </w:tcPr>
          <w:p w14:paraId="30BD0659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5EA94C90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07B09653" w14:textId="77777777" w:rsidTr="004E7A71">
        <w:tc>
          <w:tcPr>
            <w:tcW w:w="662" w:type="dxa"/>
          </w:tcPr>
          <w:p w14:paraId="1786C51E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2844D2D0" w14:textId="7B4496A6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umožnit zrcadlení (</w:t>
            </w:r>
            <w:proofErr w:type="spellStart"/>
            <w:r w:rsidRPr="00BC486C">
              <w:t>mirroring</w:t>
            </w:r>
            <w:proofErr w:type="spellEnd"/>
            <w:r w:rsidRPr="00BC486C">
              <w:t>) dat mezi diskovými poli v různých lokalitách přes SAN.</w:t>
            </w:r>
          </w:p>
        </w:tc>
        <w:tc>
          <w:tcPr>
            <w:tcW w:w="1309" w:type="dxa"/>
            <w:shd w:val="clear" w:color="auto" w:fill="FFFF00"/>
          </w:tcPr>
          <w:p w14:paraId="735830E7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195908BA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35A9DF70" w14:textId="77777777" w:rsidTr="004E7A71">
        <w:tc>
          <w:tcPr>
            <w:tcW w:w="662" w:type="dxa"/>
          </w:tcPr>
          <w:p w14:paraId="1C839DF6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004F9580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Řešení musí korektně obsluhovat více redundantních cest k diskovému poli (</w:t>
            </w:r>
            <w:proofErr w:type="spellStart"/>
            <w:r w:rsidRPr="00BC486C">
              <w:t>multipath</w:t>
            </w:r>
            <w:proofErr w:type="spellEnd"/>
            <w:r w:rsidRPr="00BC486C">
              <w:t xml:space="preserve"> driver).</w:t>
            </w:r>
          </w:p>
        </w:tc>
        <w:tc>
          <w:tcPr>
            <w:tcW w:w="1309" w:type="dxa"/>
            <w:shd w:val="clear" w:color="auto" w:fill="FFFF00"/>
          </w:tcPr>
          <w:p w14:paraId="08270CA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5D1CD1CF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6A1DC9E7" w14:textId="77777777" w:rsidTr="004E7A71">
        <w:tc>
          <w:tcPr>
            <w:tcW w:w="662" w:type="dxa"/>
          </w:tcPr>
          <w:p w14:paraId="50ED8FCC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44B26338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 xml:space="preserve">Řešení musí umožnit pravidelné a </w:t>
            </w:r>
            <w:proofErr w:type="spellStart"/>
            <w:r w:rsidRPr="00BC486C">
              <w:t>bezvýpadkové</w:t>
            </w:r>
            <w:proofErr w:type="spellEnd"/>
            <w:r w:rsidRPr="00BC486C">
              <w:t xml:space="preserve"> testování DR procesů.</w:t>
            </w:r>
          </w:p>
        </w:tc>
        <w:tc>
          <w:tcPr>
            <w:tcW w:w="1309" w:type="dxa"/>
            <w:shd w:val="clear" w:color="auto" w:fill="FFFF00"/>
          </w:tcPr>
          <w:p w14:paraId="0A953A9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19F51470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7E7FADB9" w14:textId="77777777" w:rsidTr="004E7A71">
        <w:tc>
          <w:tcPr>
            <w:tcW w:w="662" w:type="dxa"/>
          </w:tcPr>
          <w:p w14:paraId="13D78C1F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4F2735A3" w14:textId="77777777" w:rsidR="00755A4E" w:rsidRPr="00BC486C" w:rsidRDefault="00755A4E" w:rsidP="00755A4E">
            <w:pPr>
              <w:spacing w:after="160" w:line="278" w:lineRule="auto"/>
              <w:jc w:val="both"/>
            </w:pPr>
            <w:r w:rsidRPr="00BC486C">
              <w:t>Cluster musí být v budoucnu možné rozšířit o další uzly bez dopadu (výpadku) na již řízené (</w:t>
            </w:r>
            <w:proofErr w:type="spellStart"/>
            <w:r w:rsidRPr="00BC486C">
              <w:t>clusterované</w:t>
            </w:r>
            <w:proofErr w:type="spellEnd"/>
            <w:r w:rsidRPr="00BC486C">
              <w:t>) služby.</w:t>
            </w:r>
          </w:p>
        </w:tc>
        <w:tc>
          <w:tcPr>
            <w:tcW w:w="1309" w:type="dxa"/>
            <w:shd w:val="clear" w:color="auto" w:fill="FFFF00"/>
          </w:tcPr>
          <w:p w14:paraId="2E4186C8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22DC74F5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BC486C" w14:paraId="2E00F55D" w14:textId="77777777" w:rsidTr="004E7A71">
        <w:tc>
          <w:tcPr>
            <w:tcW w:w="662" w:type="dxa"/>
          </w:tcPr>
          <w:p w14:paraId="0338806E" w14:textId="77777777" w:rsidR="00755A4E" w:rsidRPr="00BC486C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38" w:type="dxa"/>
          </w:tcPr>
          <w:p w14:paraId="29A3B6EE" w14:textId="77777777" w:rsidR="00755A4E" w:rsidRPr="00BC486C" w:rsidRDefault="00755A4E" w:rsidP="00755A4E">
            <w:pPr>
              <w:spacing w:after="160" w:line="278" w:lineRule="auto"/>
              <w:jc w:val="both"/>
            </w:pPr>
            <w:proofErr w:type="spellStart"/>
            <w:r w:rsidRPr="00BC486C">
              <w:t>Clusterové</w:t>
            </w:r>
            <w:proofErr w:type="spellEnd"/>
            <w:r w:rsidRPr="00BC486C">
              <w:t xml:space="preserve"> řešení musí být možné vypnout, aniž by došlo k zastavení hlídaných služeb (Oracle DB).</w:t>
            </w:r>
          </w:p>
        </w:tc>
        <w:tc>
          <w:tcPr>
            <w:tcW w:w="1309" w:type="dxa"/>
            <w:shd w:val="clear" w:color="auto" w:fill="FFFF00"/>
          </w:tcPr>
          <w:p w14:paraId="08ADA06F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2998" w:type="dxa"/>
            <w:shd w:val="clear" w:color="auto" w:fill="FFFF00"/>
          </w:tcPr>
          <w:p w14:paraId="07F06FE2" w14:textId="77777777" w:rsidR="00755A4E" w:rsidRPr="00BC486C" w:rsidRDefault="00755A4E" w:rsidP="00755A4E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70CD4211" w14:textId="77777777" w:rsidR="007355E8" w:rsidRDefault="007355E8" w:rsidP="00940CD0">
      <w:pPr>
        <w:spacing w:line="278" w:lineRule="auto"/>
        <w:jc w:val="both"/>
        <w:rPr>
          <w:b/>
          <w:bCs/>
        </w:rPr>
      </w:pPr>
    </w:p>
    <w:p w14:paraId="30FAA75F" w14:textId="77777777" w:rsidR="000265D0" w:rsidRDefault="000265D0" w:rsidP="00940CD0">
      <w:pPr>
        <w:spacing w:line="278" w:lineRule="auto"/>
        <w:jc w:val="both"/>
        <w:rPr>
          <w:b/>
          <w:bCs/>
        </w:rPr>
      </w:pPr>
    </w:p>
    <w:p w14:paraId="4481A1CF" w14:textId="66DC9AA3" w:rsidR="00D6031E" w:rsidRPr="002E1684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bookmarkStart w:id="39" w:name="_Toc203488776"/>
      <w:r w:rsidR="004D730A" w:rsidRPr="004D730A">
        <w:rPr>
          <w:sz w:val="28"/>
          <w:szCs w:val="28"/>
        </w:rPr>
        <w:t>Server pro zálohováni a DR replikaci</w:t>
      </w:r>
      <w:bookmarkEnd w:id="39"/>
    </w:p>
    <w:p w14:paraId="6C5AE6F7" w14:textId="77777777" w:rsidR="006514D9" w:rsidRDefault="006514D9" w:rsidP="00940CD0">
      <w:pPr>
        <w:spacing w:line="278" w:lineRule="auto"/>
        <w:jc w:val="both"/>
      </w:pPr>
    </w:p>
    <w:p w14:paraId="1D753D9A" w14:textId="07228765" w:rsidR="00940CD0" w:rsidRDefault="00940CD0" w:rsidP="00940CD0">
      <w:pPr>
        <w:spacing w:line="278" w:lineRule="auto"/>
        <w:jc w:val="both"/>
      </w:pPr>
      <w:r w:rsidRPr="00BC486C">
        <w:t>Server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5"/>
        <w:gridCol w:w="1310"/>
        <w:gridCol w:w="3000"/>
      </w:tblGrid>
      <w:tr w:rsidR="00805990" w:rsidRPr="008439ED" w14:paraId="62E03AC0" w14:textId="77777777" w:rsidTr="004E7A71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04C621A9" w14:textId="77777777" w:rsidR="00805990" w:rsidRPr="00BC486C" w:rsidRDefault="00805990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5" w:type="dxa"/>
            <w:shd w:val="clear" w:color="auto" w:fill="DEEAF6" w:themeFill="accent5" w:themeFillTint="33"/>
          </w:tcPr>
          <w:p w14:paraId="4005F137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F0393E3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74D3B31" w14:textId="77777777" w:rsidR="00805990" w:rsidRPr="00BC486C" w:rsidRDefault="00805990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8E48478" w14:textId="77777777" w:rsidR="00805990" w:rsidRDefault="00805990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31BAB5E1" w14:textId="77777777" w:rsidR="00805990" w:rsidRPr="008439ED" w:rsidRDefault="00805990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110AAA" w:rsidRPr="006F31B3" w14:paraId="44266FFF" w14:textId="77777777" w:rsidTr="004E7A71">
        <w:tc>
          <w:tcPr>
            <w:tcW w:w="662" w:type="dxa"/>
          </w:tcPr>
          <w:p w14:paraId="4F3AB290" w14:textId="77777777" w:rsidR="00110AAA" w:rsidRPr="006F31B3" w:rsidRDefault="00110AAA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693DFBD8" w14:textId="6AF37BFC" w:rsidR="00110AAA" w:rsidRPr="00BC486C" w:rsidRDefault="00755A4E" w:rsidP="00110AAA">
            <w:pPr>
              <w:spacing w:line="278" w:lineRule="auto"/>
              <w:jc w:val="both"/>
            </w:pPr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9F38775" w14:textId="310B77B4" w:rsidR="00110AAA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EA03BE4" w14:textId="0535C53C" w:rsidR="00110AAA" w:rsidRPr="006F31B3" w:rsidRDefault="00110AAA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F4FDE13" w14:textId="77777777" w:rsidTr="004E7A71">
        <w:tc>
          <w:tcPr>
            <w:tcW w:w="662" w:type="dxa"/>
          </w:tcPr>
          <w:p w14:paraId="5ACA4F6D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8D46D30" w14:textId="77777777" w:rsidR="00755A4E" w:rsidRPr="00BC486C" w:rsidRDefault="00755A4E" w:rsidP="00755A4E">
            <w:pPr>
              <w:spacing w:line="278" w:lineRule="auto"/>
              <w:jc w:val="both"/>
            </w:pPr>
            <w:proofErr w:type="spellStart"/>
            <w:r w:rsidRPr="00BC486C">
              <w:t>Rack</w:t>
            </w:r>
            <w:proofErr w:type="spellEnd"/>
            <w:r w:rsidRPr="00BC486C">
              <w:t xml:space="preserve"> provedení.</w:t>
            </w:r>
          </w:p>
          <w:p w14:paraId="1E55E4C3" w14:textId="77777777" w:rsidR="00755A4E" w:rsidRPr="00BC486C" w:rsidRDefault="00755A4E" w:rsidP="00755A4E">
            <w:pPr>
              <w:spacing w:line="278" w:lineRule="auto"/>
              <w:jc w:val="both"/>
            </w:pPr>
          </w:p>
        </w:tc>
        <w:tc>
          <w:tcPr>
            <w:tcW w:w="1310" w:type="dxa"/>
            <w:shd w:val="clear" w:color="auto" w:fill="FFFF00"/>
            <w:vAlign w:val="center"/>
          </w:tcPr>
          <w:p w14:paraId="6035D059" w14:textId="686DB70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B86D96D" w14:textId="5412A92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67156AA8" w14:textId="77777777" w:rsidTr="004E7A71">
        <w:tc>
          <w:tcPr>
            <w:tcW w:w="662" w:type="dxa"/>
          </w:tcPr>
          <w:p w14:paraId="5B65374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5074902" w14:textId="28344A81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D6031E">
              <w:rPr>
                <w:b/>
                <w:bCs/>
              </w:rPr>
              <w:t>1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388A8DF" w14:textId="5BAD130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CC33000" w14:textId="19BFAEB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B1DE1BF" w14:textId="77777777" w:rsidTr="004E7A71">
        <w:tc>
          <w:tcPr>
            <w:tcW w:w="662" w:type="dxa"/>
          </w:tcPr>
          <w:p w14:paraId="49F6DED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1ECFC330" w14:textId="3E1A91C4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Hardware (CPU, RAM, disky, RAID paritní ochrana, …) odpovídající vstupním parametrům zadání (viz níže) a </w:t>
            </w:r>
            <w:proofErr w:type="spellStart"/>
            <w:r w:rsidRPr="00BC486C">
              <w:t>best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practices</w:t>
            </w:r>
            <w:proofErr w:type="spellEnd"/>
            <w:r w:rsidRPr="00BC486C">
              <w:t xml:space="preserve"> nabízeného zálohovacího software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37FBD30" w14:textId="1733C6A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689AF7A" w14:textId="38580E0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64FE36C2" w14:textId="77777777" w:rsidTr="004E7A71">
        <w:tc>
          <w:tcPr>
            <w:tcW w:w="662" w:type="dxa"/>
          </w:tcPr>
          <w:p w14:paraId="4B8578E7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1C56EFB6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Pro přístup ke všem komponentám serveru není nutné nářadí, barevně značené hot-</w:t>
            </w:r>
            <w:proofErr w:type="spellStart"/>
            <w:r w:rsidRPr="00BC486C">
              <w:t>plug</w:t>
            </w:r>
            <w:proofErr w:type="spellEnd"/>
            <w:r w:rsidRPr="00BC486C">
              <w:t xml:space="preserve"> vnitřní komponenty.</w:t>
            </w:r>
          </w:p>
          <w:p w14:paraId="5A7C1454" w14:textId="4E36D4FC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Pojízdné ližiny pro osazení do rozvaděče a rameno pro vyvazování kabelů musí být součástí dodávky.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524AF42" w14:textId="251E8F2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B646186" w14:textId="206609D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6EE0DA2D" w14:textId="77777777" w:rsidTr="004E7A71">
        <w:tc>
          <w:tcPr>
            <w:tcW w:w="662" w:type="dxa"/>
          </w:tcPr>
          <w:p w14:paraId="4E28942B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5C921AC" w14:textId="2895A668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2 portová síťová karta 10/25Gb SFP28 ve standardu OCP 3.0 osazená transceivery 25Gb SR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01D741E" w14:textId="0593FB3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4FC51F4" w14:textId="1919F1E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D1E7C52" w14:textId="77777777" w:rsidTr="004E7A71">
        <w:tc>
          <w:tcPr>
            <w:tcW w:w="662" w:type="dxa"/>
          </w:tcPr>
          <w:p w14:paraId="14E0A6EC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97060F0" w14:textId="394E5F11" w:rsidR="00755A4E" w:rsidRPr="00BC486C" w:rsidRDefault="00755A4E" w:rsidP="00755A4E">
            <w:pPr>
              <w:spacing w:line="278" w:lineRule="auto"/>
              <w:jc w:val="both"/>
            </w:pPr>
            <w:r w:rsidRPr="007355E8">
              <w:t>Adapter pro připojení SAS knihovny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37438951" w14:textId="5932FF6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4F7AFC2" w14:textId="147C9E56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50671D54" w14:textId="77777777" w:rsidTr="004E7A71">
        <w:tc>
          <w:tcPr>
            <w:tcW w:w="662" w:type="dxa"/>
          </w:tcPr>
          <w:p w14:paraId="5B2A9D8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CEA92C6" w14:textId="101DBBFA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Redundantní síťové napájecí zdroje s nastavením limitů výkonu a spotřeby v </w:t>
            </w:r>
            <w:proofErr w:type="spellStart"/>
            <w:r w:rsidRPr="00BC486C">
              <w:t>BIOSu</w:t>
            </w:r>
            <w:proofErr w:type="spellEnd"/>
            <w:r w:rsidRPr="00BC486C">
              <w:t xml:space="preserve"> (</w:t>
            </w:r>
            <w:proofErr w:type="spellStart"/>
            <w:r w:rsidRPr="00BC486C">
              <w:t>Power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Budgeting</w:t>
            </w:r>
            <w:proofErr w:type="spellEnd"/>
            <w:r w:rsidRPr="00BC486C">
              <w:t xml:space="preserve">), včetně </w:t>
            </w:r>
            <w:proofErr w:type="gramStart"/>
            <w:r w:rsidRPr="00BC486C">
              <w:t>2m</w:t>
            </w:r>
            <w:proofErr w:type="gramEnd"/>
            <w:r w:rsidRPr="00BC486C">
              <w:t xml:space="preserve"> napájecích kabelů určených pro rozvaděč.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E0D6F07" w14:textId="136130B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046922C2" w14:textId="1296862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81D09E0" w14:textId="77777777" w:rsidTr="004E7A71">
        <w:tc>
          <w:tcPr>
            <w:tcW w:w="662" w:type="dxa"/>
          </w:tcPr>
          <w:p w14:paraId="60C9F27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E67BCE3" w14:textId="28B4AB5F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Licence pro operační systém</w:t>
            </w:r>
            <w:r>
              <w:t xml:space="preserve"> kompatibilní se zálohovacím a replikačním SW (Windows, Linux)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CC61B65" w14:textId="05B71FD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715BDBE" w14:textId="5D4C3C3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0D17B3A" w14:textId="77777777" w:rsidTr="004E7A71">
        <w:tc>
          <w:tcPr>
            <w:tcW w:w="662" w:type="dxa"/>
          </w:tcPr>
          <w:p w14:paraId="5586E698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CC0B81F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Server – záruka:</w:t>
            </w:r>
          </w:p>
          <w:p w14:paraId="5864433E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19749464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286D8544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0C9E3961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2D0BF024" w14:textId="77777777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334927CA" w14:textId="3E086DDE" w:rsidR="00755A4E" w:rsidRPr="00BC486C" w:rsidRDefault="00755A4E" w:rsidP="00755A4E">
            <w:pPr>
              <w:pStyle w:val="Odstavecseseznamem"/>
              <w:numPr>
                <w:ilvl w:val="0"/>
                <w:numId w:val="25"/>
              </w:numPr>
              <w:spacing w:line="278" w:lineRule="auto"/>
              <w:jc w:val="both"/>
            </w:pPr>
            <w:r w:rsidRPr="00BC486C">
              <w:t>možnost aktualizace firmware min. po dobu platné podpory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88850AB" w14:textId="50ADDE2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08B7342" w14:textId="3931049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18907978" w14:textId="77777777" w:rsidR="00A835D0" w:rsidRDefault="00A835D0" w:rsidP="00940CD0">
      <w:pPr>
        <w:spacing w:line="278" w:lineRule="auto"/>
        <w:jc w:val="both"/>
      </w:pPr>
    </w:p>
    <w:p w14:paraId="72FF326C" w14:textId="77777777" w:rsidR="00A835D0" w:rsidRDefault="00A835D0" w:rsidP="00940CD0">
      <w:pPr>
        <w:spacing w:line="278" w:lineRule="auto"/>
        <w:jc w:val="both"/>
      </w:pPr>
    </w:p>
    <w:p w14:paraId="59B14BA5" w14:textId="77777777" w:rsidR="00A835D0" w:rsidRDefault="00A835D0" w:rsidP="00940CD0">
      <w:pPr>
        <w:spacing w:line="278" w:lineRule="auto"/>
        <w:jc w:val="both"/>
      </w:pPr>
    </w:p>
    <w:p w14:paraId="7E58EDE1" w14:textId="77777777" w:rsidR="00A835D0" w:rsidRDefault="00A835D0" w:rsidP="00940CD0">
      <w:pPr>
        <w:spacing w:line="278" w:lineRule="auto"/>
        <w:jc w:val="both"/>
      </w:pPr>
    </w:p>
    <w:p w14:paraId="02572C5F" w14:textId="77777777" w:rsidR="00A835D0" w:rsidRDefault="00A835D0" w:rsidP="00940CD0">
      <w:pPr>
        <w:spacing w:line="278" w:lineRule="auto"/>
        <w:jc w:val="both"/>
      </w:pPr>
    </w:p>
    <w:p w14:paraId="1B7A63D1" w14:textId="77777777" w:rsidR="00A835D0" w:rsidRDefault="00A835D0" w:rsidP="00940CD0">
      <w:pPr>
        <w:spacing w:line="278" w:lineRule="auto"/>
        <w:jc w:val="both"/>
      </w:pPr>
    </w:p>
    <w:p w14:paraId="02C59CE0" w14:textId="77777777" w:rsidR="00755A4E" w:rsidRDefault="00755A4E" w:rsidP="00940CD0">
      <w:pPr>
        <w:spacing w:line="278" w:lineRule="auto"/>
        <w:jc w:val="both"/>
      </w:pPr>
    </w:p>
    <w:p w14:paraId="6112F786" w14:textId="77777777" w:rsidR="00755A4E" w:rsidRPr="00BC486C" w:rsidRDefault="00755A4E" w:rsidP="00940CD0">
      <w:pPr>
        <w:spacing w:line="278" w:lineRule="auto"/>
        <w:jc w:val="both"/>
      </w:pPr>
    </w:p>
    <w:p w14:paraId="2F94A8A8" w14:textId="56E48EC8" w:rsidR="00940CD0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bookmarkStart w:id="40" w:name="_Toc203488777"/>
      <w:r w:rsidR="00940CD0" w:rsidRPr="008439ED">
        <w:rPr>
          <w:sz w:val="28"/>
          <w:szCs w:val="28"/>
        </w:rPr>
        <w:t>Diskové úložiště pro zálohy</w:t>
      </w:r>
      <w:bookmarkEnd w:id="40"/>
    </w:p>
    <w:p w14:paraId="2D84A880" w14:textId="77777777" w:rsidR="000F4A83" w:rsidRPr="000F4A83" w:rsidRDefault="000F4A83" w:rsidP="000F4A83"/>
    <w:p w14:paraId="75170FB1" w14:textId="77777777" w:rsidR="00940CD0" w:rsidRPr="00BC486C" w:rsidRDefault="00940CD0" w:rsidP="00940CD0">
      <w:pPr>
        <w:spacing w:line="278" w:lineRule="auto"/>
        <w:jc w:val="both"/>
      </w:pPr>
      <w:proofErr w:type="spellStart"/>
      <w:r w:rsidRPr="00BC486C">
        <w:t>Immutable</w:t>
      </w:r>
      <w:proofErr w:type="spellEnd"/>
      <w:r w:rsidRPr="00BC486C">
        <w:t xml:space="preserve"> diskové úložiště pro zálohy musí splňovat minimálně tyto požadavky: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62"/>
        <w:gridCol w:w="7035"/>
        <w:gridCol w:w="1310"/>
        <w:gridCol w:w="3000"/>
      </w:tblGrid>
      <w:tr w:rsidR="00805990" w:rsidRPr="008439ED" w14:paraId="454C24B9" w14:textId="77777777" w:rsidTr="004E7A71">
        <w:trPr>
          <w:tblHeader/>
        </w:trPr>
        <w:tc>
          <w:tcPr>
            <w:tcW w:w="662" w:type="dxa"/>
            <w:shd w:val="clear" w:color="auto" w:fill="DEEAF6" w:themeFill="accent5" w:themeFillTint="33"/>
          </w:tcPr>
          <w:p w14:paraId="51C90ADE" w14:textId="77777777" w:rsidR="00805990" w:rsidRPr="00BC486C" w:rsidRDefault="00805990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35" w:type="dxa"/>
            <w:shd w:val="clear" w:color="auto" w:fill="DEEAF6" w:themeFill="accent5" w:themeFillTint="33"/>
          </w:tcPr>
          <w:p w14:paraId="28B2B866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31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B58DB0C" w14:textId="77777777" w:rsidR="00805990" w:rsidRPr="00BC486C" w:rsidRDefault="00805990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4AD84BD4" w14:textId="77777777" w:rsidR="00805990" w:rsidRPr="00BC486C" w:rsidRDefault="00805990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000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6E1D037" w14:textId="77777777" w:rsidR="00805990" w:rsidRDefault="00805990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7FFDC3C4" w14:textId="77777777" w:rsidR="00805990" w:rsidRPr="008439ED" w:rsidRDefault="00805990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805990" w:rsidRPr="006F31B3" w14:paraId="400C60BF" w14:textId="77777777" w:rsidTr="004E7A71">
        <w:tc>
          <w:tcPr>
            <w:tcW w:w="662" w:type="dxa"/>
          </w:tcPr>
          <w:p w14:paraId="1529A40D" w14:textId="77777777" w:rsidR="00805990" w:rsidRPr="006F31B3" w:rsidRDefault="00805990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6D005AB" w14:textId="5E9D08C7" w:rsidR="00805990" w:rsidRPr="00BC486C" w:rsidRDefault="00755A4E" w:rsidP="00805990">
            <w:pPr>
              <w:spacing w:line="278" w:lineRule="auto"/>
              <w:jc w:val="both"/>
            </w:pPr>
            <w:r w:rsidRPr="00BC486C">
              <w:t>Nabízený produkt, výrobce, název modelu</w:t>
            </w:r>
            <w:r w:rsidRPr="00BC486C" w:rsidDel="00755A4E">
              <w:t xml:space="preserve">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57656CD" w14:textId="0FDD1535" w:rsidR="0080599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7ECBC9B" w14:textId="0CF01594" w:rsidR="00805990" w:rsidRPr="006F31B3" w:rsidRDefault="00755A4E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  <w:r w:rsidRPr="006F31B3" w:rsidDel="00755A4E">
              <w:rPr>
                <w:rFonts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55A4E" w:rsidRPr="006F31B3" w14:paraId="345A93C4" w14:textId="77777777" w:rsidTr="004E7A71">
        <w:tc>
          <w:tcPr>
            <w:tcW w:w="662" w:type="dxa"/>
          </w:tcPr>
          <w:p w14:paraId="7E55DEE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F55896E" w14:textId="61EDE3D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Dostatečná kapacita diskového prostoru dle níže uvedeného požadavku na zálohovanou kapacitu a retence.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4F86134E" w14:textId="7E4A45C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9F8913" w14:textId="0264F1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08E544B1" w14:textId="77777777" w:rsidTr="004E7A71">
        <w:tc>
          <w:tcPr>
            <w:tcW w:w="662" w:type="dxa"/>
          </w:tcPr>
          <w:p w14:paraId="6160BAB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6E836BA" w14:textId="134DCDAF" w:rsidR="00755A4E" w:rsidRPr="00BC486C" w:rsidRDefault="00755A4E" w:rsidP="00755A4E">
            <w:pPr>
              <w:spacing w:line="278" w:lineRule="auto"/>
              <w:jc w:val="both"/>
            </w:pPr>
            <w:r>
              <w:t xml:space="preserve">Počet kusů - </w:t>
            </w:r>
            <w:r w:rsidRPr="00C93DFE">
              <w:rPr>
                <w:b/>
                <w:bCs/>
              </w:rPr>
              <w:t>1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5887083" w14:textId="0BD2F82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E511D7D" w14:textId="41919603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0272F771" w14:textId="77777777" w:rsidTr="004E7A71">
        <w:tc>
          <w:tcPr>
            <w:tcW w:w="662" w:type="dxa"/>
          </w:tcPr>
          <w:p w14:paraId="35E8627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F1567D6" w14:textId="0A505C3F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Výkonnost minimálně 2,5GB/s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33D4DF6" w14:textId="74A251C4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41E4D2AC" w14:textId="1227C4E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CD19749" w14:textId="77777777" w:rsidTr="004E7A71">
        <w:tc>
          <w:tcPr>
            <w:tcW w:w="662" w:type="dxa"/>
          </w:tcPr>
          <w:p w14:paraId="0F8B4D3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711091B5" w14:textId="47EFA438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Diskové úložiště musí umožnit HW i licenční rozšiřování minimálně na dvojnásobek iniciální čisté kapacity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3B2B37C" w14:textId="1ABA107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99C50B9" w14:textId="6F165555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76A08EAC" w14:textId="77777777" w:rsidTr="004E7A71">
        <w:tc>
          <w:tcPr>
            <w:tcW w:w="662" w:type="dxa"/>
          </w:tcPr>
          <w:p w14:paraId="2FA5895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4F7BCF2F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Úložiště musí být osazeno minimálně:</w:t>
            </w:r>
          </w:p>
          <w:p w14:paraId="7C927C75" w14:textId="5BC82BEB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4x 10/25 </w:t>
            </w:r>
            <w:proofErr w:type="spellStart"/>
            <w:r w:rsidRPr="00BC486C">
              <w:t>Gbit</w:t>
            </w:r>
            <w:proofErr w:type="spellEnd"/>
            <w:r w:rsidRPr="00BC486C">
              <w:t xml:space="preserve"> SFP28 včetně SFP modulů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1ABD9B01" w14:textId="46D48F3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76F02AA2" w14:textId="638836F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10A8B7E5" w14:textId="77777777" w:rsidTr="004E7A71">
        <w:tc>
          <w:tcPr>
            <w:tcW w:w="662" w:type="dxa"/>
          </w:tcPr>
          <w:p w14:paraId="088E4636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528447B" w14:textId="2949BB2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Zařízení musí při ukládání dat využívat princip in-line </w:t>
            </w:r>
            <w:proofErr w:type="spellStart"/>
            <w:r w:rsidRPr="00BC486C">
              <w:t>deduplikace</w:t>
            </w:r>
            <w:proofErr w:type="spellEnd"/>
            <w:r w:rsidRPr="00BC486C">
              <w:t xml:space="preserve"> na principu variabilní délky bloku.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4D80BBD" w14:textId="7BB225E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F46F819" w14:textId="7C641BC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5035DCA" w14:textId="77777777" w:rsidTr="004E7A71">
        <w:tc>
          <w:tcPr>
            <w:tcW w:w="662" w:type="dxa"/>
          </w:tcPr>
          <w:p w14:paraId="33A37361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08E2A01" w14:textId="0C9D8669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Zálohovací diskové úložiště musí konsolidovat a centralizovat zálohovací prostředí (lokální i vzdálené) – všechna data budou </w:t>
            </w:r>
            <w:proofErr w:type="spellStart"/>
            <w:r w:rsidRPr="00BC486C">
              <w:t>deduplikována</w:t>
            </w:r>
            <w:proofErr w:type="spellEnd"/>
            <w:r w:rsidRPr="00BC486C">
              <w:t xml:space="preserve"> v rámci jednoho boxu (žádné separátní množiny </w:t>
            </w:r>
            <w:proofErr w:type="spellStart"/>
            <w:r w:rsidRPr="00BC486C">
              <w:t>deduplikovaných</w:t>
            </w:r>
            <w:proofErr w:type="spellEnd"/>
            <w:r w:rsidRPr="00BC486C">
              <w:t xml:space="preserve"> úložišť).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8EE3312" w14:textId="27898E1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529F0B0" w14:textId="631BB249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F199F5A" w14:textId="77777777" w:rsidTr="004E7A71">
        <w:tc>
          <w:tcPr>
            <w:tcW w:w="662" w:type="dxa"/>
          </w:tcPr>
          <w:p w14:paraId="0D31DDA9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B8F92ED" w14:textId="123A2950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Zařízení musí podporovat minimálně následující protokoly: CIFS, NFS a musí umožnit jejich současné použití. Pro případ havárie musí podporovat i VTL. 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E0456C8" w14:textId="38937662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781F179" w14:textId="0C315B9B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2366943" w14:textId="77777777" w:rsidTr="004E7A71">
        <w:tc>
          <w:tcPr>
            <w:tcW w:w="662" w:type="dxa"/>
          </w:tcPr>
          <w:p w14:paraId="6068C6BB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E9CE8AC" w14:textId="4372E08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Zařízení musí být umožňovat přímou integraci s různými typy zálohovacích SW (minimálně zařízení musí umožňovat přímou integraci s různými typy </w:t>
            </w:r>
            <w:r w:rsidRPr="00BC486C">
              <w:lastRenderedPageBreak/>
              <w:t xml:space="preserve">zálohovacích SW a rozhraní (minimálně </w:t>
            </w:r>
            <w:proofErr w:type="spellStart"/>
            <w:r w:rsidRPr="00BC486C">
              <w:t>Commvault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Networker</w:t>
            </w:r>
            <w:proofErr w:type="spellEnd"/>
            <w:r>
              <w:t>,</w:t>
            </w:r>
            <w:r w:rsidRPr="00BC486C">
              <w:t xml:space="preserve"> Oracle RMAN</w:t>
            </w:r>
            <w:r>
              <w:t>,</w:t>
            </w:r>
            <w:r w:rsidRPr="00BC486C">
              <w:t xml:space="preserve"> </w:t>
            </w:r>
            <w:proofErr w:type="spellStart"/>
            <w:r w:rsidRPr="00BC486C">
              <w:t>Veeam</w:t>
            </w:r>
            <w:proofErr w:type="spellEnd"/>
            <w:r>
              <w:t>,</w:t>
            </w:r>
            <w:r w:rsidRPr="00BC486C">
              <w:t xml:space="preserve"> </w:t>
            </w:r>
            <w:proofErr w:type="spellStart"/>
            <w:r w:rsidRPr="00BC486C">
              <w:t>Veritas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NetBackup</w:t>
            </w:r>
            <w:proofErr w:type="spellEnd"/>
            <w:r w:rsidRPr="00BC486C">
              <w:t>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5496E82C" w14:textId="5C940028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lastRenderedPageBreak/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C55CA15" w14:textId="34D6D6D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4D41B6F" w14:textId="77777777" w:rsidTr="004E7A71">
        <w:tc>
          <w:tcPr>
            <w:tcW w:w="662" w:type="dxa"/>
          </w:tcPr>
          <w:p w14:paraId="161A1D2E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02DE33FF" w14:textId="74DDB8A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Diskové úložiště musí být certifikováno podle SEC </w:t>
            </w:r>
            <w:proofErr w:type="gramStart"/>
            <w:r w:rsidRPr="00BC486C">
              <w:t>17a</w:t>
            </w:r>
            <w:proofErr w:type="gramEnd"/>
            <w:r w:rsidRPr="00BC486C">
              <w:t>-4f nebo ekvivalentní evropské nebo české normy.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17D7FA7" w14:textId="6457566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696DE1E" w14:textId="059BBBB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5A0F2E13" w14:textId="77777777" w:rsidTr="004E7A71">
        <w:tc>
          <w:tcPr>
            <w:tcW w:w="662" w:type="dxa"/>
          </w:tcPr>
          <w:p w14:paraId="3BBCF3EF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AE6FB54" w14:textId="39E07204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Diskové úložiště v integraci se zálohovacím software musí umožnit distribuci </w:t>
            </w:r>
            <w:proofErr w:type="spellStart"/>
            <w:r w:rsidRPr="00BC486C">
              <w:t>deduplikačního</w:t>
            </w:r>
            <w:proofErr w:type="spellEnd"/>
            <w:r w:rsidRPr="00BC486C">
              <w:t xml:space="preserve"> algoritmu z cílového (</w:t>
            </w:r>
            <w:proofErr w:type="spellStart"/>
            <w:r w:rsidRPr="00BC486C">
              <w:t>deduplikačního</w:t>
            </w:r>
            <w:proofErr w:type="spellEnd"/>
            <w:r w:rsidRPr="00BC486C">
              <w:t xml:space="preserve"> úložiště) na zdrojové zařízení (</w:t>
            </w:r>
            <w:proofErr w:type="spellStart"/>
            <w:r w:rsidRPr="00BC486C">
              <w:t>backup</w:t>
            </w:r>
            <w:proofErr w:type="spellEnd"/>
            <w:r w:rsidRPr="00BC486C">
              <w:t xml:space="preserve"> klienta nebo </w:t>
            </w:r>
            <w:proofErr w:type="spellStart"/>
            <w:r w:rsidRPr="00BC486C">
              <w:t>backup</w:t>
            </w:r>
            <w:proofErr w:type="spellEnd"/>
            <w:r w:rsidRPr="00BC486C">
              <w:t xml:space="preserve"> server) </w:t>
            </w:r>
            <w:r w:rsidRPr="00CB0CB9">
              <w:t>z důvodu výkonu a škálovatelnosti prostředí a z důvodu úspor pásma na datových linkách.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A44A7BF" w14:textId="427E0C3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6E4293E" w14:textId="78A7698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2531C5FE" w14:textId="77777777" w:rsidTr="004E7A71">
        <w:tc>
          <w:tcPr>
            <w:tcW w:w="662" w:type="dxa"/>
          </w:tcPr>
          <w:p w14:paraId="3DEF4E03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090A15C" w14:textId="5914B412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Nabízené zařízení musí umožňovat šifrovat data a musí disponovat i nástroji pro správu klíčů.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78AF8D9" w14:textId="498942AE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59798009" w14:textId="31CFDBD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4BFCDADB" w14:textId="77777777" w:rsidTr="004E7A71">
        <w:tc>
          <w:tcPr>
            <w:tcW w:w="662" w:type="dxa"/>
          </w:tcPr>
          <w:p w14:paraId="0B892012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269FFAA1" w14:textId="1FACFB8A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Úložiště musí disponovat mechanismem ochrany dat a samotného úložiště před napadením útočníkem z prostředí zadavatele i mimo toto prostředí (např. hackerský útok, ransomware apod.).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25EACC8" w14:textId="0E3082CC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5175AA2" w14:textId="7616837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37764941" w14:textId="77777777" w:rsidTr="004E7A71">
        <w:tc>
          <w:tcPr>
            <w:tcW w:w="662" w:type="dxa"/>
          </w:tcPr>
          <w:p w14:paraId="6C7E3C70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41E1956A" w14:textId="43D414BD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Diskové úložiště musí mít možnost nastavit retenční ochranu souborů/objektů se zálohami, který zajistí jejich nezměnitelnost dat po definovanou dobu nezávisle na zálohovacím software.  Zálohovací software musí s tímto mechanismem spolupracovat.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062DDFC0" w14:textId="58BEE870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28ED6CDE" w14:textId="2EE7FA1D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512917B1" w14:textId="77777777" w:rsidTr="004E7A71">
        <w:tc>
          <w:tcPr>
            <w:tcW w:w="662" w:type="dxa"/>
          </w:tcPr>
          <w:p w14:paraId="4A33CAED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3FFCD059" w14:textId="3A2C7658" w:rsidR="00755A4E" w:rsidRPr="00BC486C" w:rsidRDefault="00755A4E" w:rsidP="00755A4E">
            <w:pPr>
              <w:spacing w:line="278" w:lineRule="auto"/>
              <w:jc w:val="both"/>
            </w:pPr>
            <w:r w:rsidRPr="00BC486C">
              <w:t xml:space="preserve">Úložiště musí umožnit tzv. HW </w:t>
            </w:r>
            <w:proofErr w:type="spellStart"/>
            <w:r w:rsidRPr="00BC486C">
              <w:t>hardening</w:t>
            </w:r>
            <w:proofErr w:type="spellEnd"/>
            <w:r w:rsidRPr="00BC486C">
              <w:t xml:space="preserve"> – tedy takové nastavení, aby nebylo možno jedním uživatelem s dostatečnými právy manipulovat s uloženými daty nebo systémovým nastavením (např. princip čtyř očí).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60D1AF89" w14:textId="1472F3D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6748065D" w14:textId="19006521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7A568A16" w14:textId="77777777" w:rsidTr="004E7A71">
        <w:tc>
          <w:tcPr>
            <w:tcW w:w="662" w:type="dxa"/>
          </w:tcPr>
          <w:p w14:paraId="4ED678FA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14EBF89F" w14:textId="56C4E615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Diskové úložiště musí poskytovat funkcionalitu automatického reportingu, automatický call-</w:t>
            </w:r>
            <w:proofErr w:type="spellStart"/>
            <w:r w:rsidRPr="00BC486C">
              <w:t>home</w:t>
            </w:r>
            <w:proofErr w:type="spellEnd"/>
            <w:r w:rsidRPr="00BC486C">
              <w:t>.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3BADB185" w14:textId="3F34726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11801948" w14:textId="5A1614AA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755A4E" w:rsidRPr="006F31B3" w14:paraId="7D37463B" w14:textId="77777777" w:rsidTr="004E7A71">
        <w:tc>
          <w:tcPr>
            <w:tcW w:w="662" w:type="dxa"/>
          </w:tcPr>
          <w:p w14:paraId="6C576875" w14:textId="77777777" w:rsidR="00755A4E" w:rsidRPr="006F31B3" w:rsidRDefault="00755A4E" w:rsidP="00755A4E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35" w:type="dxa"/>
          </w:tcPr>
          <w:p w14:paraId="5ABBA4D8" w14:textId="77777777" w:rsidR="00755A4E" w:rsidRPr="00BC486C" w:rsidRDefault="00755A4E" w:rsidP="00755A4E">
            <w:pPr>
              <w:spacing w:line="278" w:lineRule="auto"/>
              <w:jc w:val="both"/>
            </w:pPr>
            <w:r w:rsidRPr="00BC486C">
              <w:t>Úložiště – záruka:</w:t>
            </w:r>
          </w:p>
          <w:p w14:paraId="6BAFDDEA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záruka 5 let na kompletní HW, reakce 4 hodiny v režimu 7x24</w:t>
            </w:r>
          </w:p>
          <w:p w14:paraId="54E145FB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oprava na místě instalace</w:t>
            </w:r>
          </w:p>
          <w:p w14:paraId="61467E48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servis je poskytován výrobcem serveru</w:t>
            </w:r>
          </w:p>
          <w:p w14:paraId="686770A9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jedno kontaktní místo pro nahlášení poruch</w:t>
            </w:r>
          </w:p>
          <w:p w14:paraId="635A01CC" w14:textId="77777777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možnost stažení aktuálního SW a firmware ze stránek výrobce</w:t>
            </w:r>
          </w:p>
          <w:p w14:paraId="704F3175" w14:textId="0F03D95C" w:rsidR="00755A4E" w:rsidRPr="00BC486C" w:rsidRDefault="00755A4E" w:rsidP="00755A4E">
            <w:pPr>
              <w:pStyle w:val="Odstavecseseznamem"/>
              <w:numPr>
                <w:ilvl w:val="0"/>
                <w:numId w:val="26"/>
              </w:numPr>
              <w:spacing w:line="278" w:lineRule="auto"/>
              <w:jc w:val="both"/>
            </w:pPr>
            <w:r w:rsidRPr="00BC486C">
              <w:t>možnost aktualizace firmware min. po dobu platné podpory</w:t>
            </w:r>
          </w:p>
        </w:tc>
        <w:tc>
          <w:tcPr>
            <w:tcW w:w="1310" w:type="dxa"/>
            <w:shd w:val="clear" w:color="auto" w:fill="FFFF00"/>
            <w:vAlign w:val="center"/>
          </w:tcPr>
          <w:p w14:paraId="29295782" w14:textId="1C239487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000" w:type="dxa"/>
            <w:shd w:val="clear" w:color="auto" w:fill="FFFF00"/>
            <w:vAlign w:val="center"/>
          </w:tcPr>
          <w:p w14:paraId="320ECF66" w14:textId="1C05BF8F" w:rsidR="00755A4E" w:rsidRPr="006F31B3" w:rsidRDefault="00755A4E" w:rsidP="00755A4E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0010D01D" w14:textId="77777777" w:rsidR="00253085" w:rsidRDefault="00253085" w:rsidP="00940CD0">
      <w:pPr>
        <w:spacing w:line="278" w:lineRule="auto"/>
        <w:jc w:val="both"/>
      </w:pPr>
    </w:p>
    <w:p w14:paraId="37F2CF0B" w14:textId="77777777" w:rsidR="004E7A71" w:rsidRDefault="004E7A71" w:rsidP="00940CD0">
      <w:pPr>
        <w:spacing w:line="278" w:lineRule="auto"/>
        <w:jc w:val="both"/>
      </w:pPr>
    </w:p>
    <w:p w14:paraId="71FFF022" w14:textId="77777777" w:rsidR="004E7A71" w:rsidRDefault="004E7A71" w:rsidP="00940CD0">
      <w:pPr>
        <w:spacing w:line="278" w:lineRule="auto"/>
        <w:jc w:val="both"/>
      </w:pPr>
    </w:p>
    <w:p w14:paraId="0BD9FC56" w14:textId="77777777" w:rsidR="004E7A71" w:rsidRDefault="004E7A71" w:rsidP="00940CD0">
      <w:pPr>
        <w:spacing w:line="278" w:lineRule="auto"/>
        <w:jc w:val="both"/>
      </w:pPr>
    </w:p>
    <w:p w14:paraId="33D89AE6" w14:textId="77777777" w:rsidR="004E7A71" w:rsidRDefault="004E7A71" w:rsidP="00940CD0">
      <w:pPr>
        <w:spacing w:line="278" w:lineRule="auto"/>
        <w:jc w:val="both"/>
      </w:pPr>
    </w:p>
    <w:p w14:paraId="5820A0EA" w14:textId="77777777" w:rsidR="004E7A71" w:rsidRDefault="004E7A71" w:rsidP="00940CD0">
      <w:pPr>
        <w:spacing w:line="278" w:lineRule="auto"/>
        <w:jc w:val="both"/>
      </w:pPr>
    </w:p>
    <w:p w14:paraId="3A606FBD" w14:textId="77777777" w:rsidR="004E7A71" w:rsidRDefault="004E7A71" w:rsidP="00940CD0">
      <w:pPr>
        <w:spacing w:line="278" w:lineRule="auto"/>
        <w:jc w:val="both"/>
      </w:pPr>
    </w:p>
    <w:p w14:paraId="4186ED38" w14:textId="77777777" w:rsidR="004E7A71" w:rsidRDefault="004E7A71" w:rsidP="00940CD0">
      <w:pPr>
        <w:spacing w:line="278" w:lineRule="auto"/>
        <w:jc w:val="both"/>
      </w:pPr>
    </w:p>
    <w:p w14:paraId="799734B7" w14:textId="77777777" w:rsidR="004E7A71" w:rsidRDefault="004E7A71" w:rsidP="00940CD0">
      <w:pPr>
        <w:spacing w:line="278" w:lineRule="auto"/>
        <w:jc w:val="both"/>
      </w:pPr>
    </w:p>
    <w:p w14:paraId="5DEC5BDB" w14:textId="77777777" w:rsidR="004E7A71" w:rsidRPr="00BC486C" w:rsidRDefault="004E7A71" w:rsidP="00940CD0">
      <w:pPr>
        <w:spacing w:line="278" w:lineRule="auto"/>
        <w:jc w:val="both"/>
      </w:pPr>
    </w:p>
    <w:p w14:paraId="4E3C8C13" w14:textId="6A05D294" w:rsidR="00940CD0" w:rsidRPr="008439ED" w:rsidRDefault="00004059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bookmarkStart w:id="41" w:name="_Toc203488778"/>
      <w:r w:rsidR="00940CD0" w:rsidRPr="008439ED">
        <w:rPr>
          <w:sz w:val="28"/>
          <w:szCs w:val="28"/>
        </w:rPr>
        <w:t>Zálohování a replikace</w:t>
      </w:r>
      <w:bookmarkEnd w:id="41"/>
    </w:p>
    <w:p w14:paraId="50794A21" w14:textId="77777777" w:rsidR="000A7F92" w:rsidRDefault="00940CD0" w:rsidP="00940CD0">
      <w:pPr>
        <w:spacing w:line="278" w:lineRule="auto"/>
        <w:jc w:val="both"/>
      </w:pPr>
      <w:r w:rsidRPr="00BC486C">
        <w:t> </w:t>
      </w:r>
    </w:p>
    <w:p w14:paraId="65A14CF7" w14:textId="03087C28" w:rsidR="006514D9" w:rsidRPr="00BC486C" w:rsidRDefault="006514D9" w:rsidP="00940CD0">
      <w:pPr>
        <w:spacing w:line="278" w:lineRule="auto"/>
        <w:jc w:val="both"/>
      </w:pPr>
      <w:r>
        <w:t xml:space="preserve">Software </w:t>
      </w:r>
      <w:r w:rsidRPr="00BC486C">
        <w:t>musí splňovat minimálně tyto požadavky:</w:t>
      </w:r>
    </w:p>
    <w:tbl>
      <w:tblPr>
        <w:tblStyle w:val="Mkatabulky"/>
        <w:tblW w:w="12044" w:type="dxa"/>
        <w:tblLook w:val="04A0" w:firstRow="1" w:lastRow="0" w:firstColumn="1" w:lastColumn="0" w:noHBand="0" w:noVBand="1"/>
      </w:tblPr>
      <w:tblGrid>
        <w:gridCol w:w="562"/>
        <w:gridCol w:w="7088"/>
        <w:gridCol w:w="1276"/>
        <w:gridCol w:w="3118"/>
      </w:tblGrid>
      <w:tr w:rsidR="008C267F" w:rsidRPr="00BC486C" w14:paraId="55788395" w14:textId="77777777" w:rsidTr="00FC6B04">
        <w:trPr>
          <w:tblHeader/>
        </w:trPr>
        <w:tc>
          <w:tcPr>
            <w:tcW w:w="562" w:type="dxa"/>
            <w:shd w:val="clear" w:color="auto" w:fill="DEEAF6" w:themeFill="accent5" w:themeFillTint="33"/>
          </w:tcPr>
          <w:p w14:paraId="581DC282" w14:textId="77777777" w:rsidR="000A7F92" w:rsidRPr="00BC486C" w:rsidRDefault="000A7F92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7088" w:type="dxa"/>
            <w:shd w:val="clear" w:color="auto" w:fill="DEEAF6" w:themeFill="accent5" w:themeFillTint="33"/>
          </w:tcPr>
          <w:p w14:paraId="08BBCBFF" w14:textId="77777777" w:rsidR="000A7F92" w:rsidRPr="00BC486C" w:rsidRDefault="000A7F92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78DB627" w14:textId="77777777" w:rsidR="000A7F92" w:rsidRPr="00BC486C" w:rsidRDefault="000A7F92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291B8B5" w14:textId="77777777" w:rsidR="000A7F92" w:rsidRPr="00BC486C" w:rsidRDefault="000A7F92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B67B69F" w14:textId="77777777" w:rsidR="000A7F92" w:rsidRDefault="000A7F92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44D5B473" w14:textId="77777777" w:rsidR="000A7F92" w:rsidRPr="008439ED" w:rsidRDefault="000A7F92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8C267F" w:rsidRPr="00BC486C" w14:paraId="5BB9625F" w14:textId="77777777" w:rsidTr="00FC6B04">
        <w:tc>
          <w:tcPr>
            <w:tcW w:w="562" w:type="dxa"/>
          </w:tcPr>
          <w:p w14:paraId="0B5CC2E0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0ACB364" w14:textId="4E6E8952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Nabízený produkt, výrobce, název licence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C6AB6A7" w14:textId="093D7203" w:rsidR="000A7F92" w:rsidRPr="006F31B3" w:rsidRDefault="004448F6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24EE0EC5" w14:textId="77777777" w:rsidR="000A7F92" w:rsidRPr="006F31B3" w:rsidRDefault="000A7F92" w:rsidP="002842F2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7C8EDD0" w14:textId="77777777" w:rsidTr="00FC6B04">
        <w:tc>
          <w:tcPr>
            <w:tcW w:w="562" w:type="dxa"/>
          </w:tcPr>
          <w:p w14:paraId="71FFC94D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196F30C" w14:textId="77777777" w:rsidR="000A7F92" w:rsidRPr="00BC486C" w:rsidRDefault="000A7F92" w:rsidP="000A7F92">
            <w:pPr>
              <w:spacing w:line="278" w:lineRule="auto"/>
              <w:jc w:val="both"/>
            </w:pPr>
            <w:r w:rsidRPr="00BC486C">
              <w:t>Počet zálohovaných virtuálních serverů – min. 120 </w:t>
            </w:r>
          </w:p>
          <w:p w14:paraId="16F6C830" w14:textId="115456B8" w:rsidR="000A7F92" w:rsidRDefault="000A7F92" w:rsidP="000A7F92">
            <w:pPr>
              <w:spacing w:line="278" w:lineRule="auto"/>
              <w:jc w:val="both"/>
            </w:pPr>
            <w:r w:rsidRPr="00BC486C">
              <w:t>Z toho počet replikovaných virtuálních serverů – min. 3</w:t>
            </w:r>
            <w:r w:rsidR="00865064">
              <w:t>5</w:t>
            </w:r>
            <w:r w:rsidRPr="00BC486C">
              <w:t> </w:t>
            </w:r>
          </w:p>
          <w:p w14:paraId="7CDA734C" w14:textId="146A8F17" w:rsidR="000A7F92" w:rsidRPr="00BC486C" w:rsidRDefault="000A7F92" w:rsidP="000A7F92">
            <w:pPr>
              <w:spacing w:after="160" w:line="278" w:lineRule="auto"/>
              <w:jc w:val="both"/>
            </w:pPr>
            <w:r w:rsidRPr="00AB712D">
              <w:rPr>
                <w:i/>
                <w:iCs/>
              </w:rPr>
              <w:t xml:space="preserve">(v nabízeném řešení uveďte </w:t>
            </w:r>
            <w:r>
              <w:rPr>
                <w:i/>
                <w:iCs/>
              </w:rPr>
              <w:t>počet</w:t>
            </w:r>
            <w:r w:rsidRPr="00AB712D">
              <w:rPr>
                <w:i/>
                <w:iCs/>
              </w:rPr>
              <w:t>)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6386333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2E6730D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88A6454" w14:textId="77777777" w:rsidTr="00FC6B04">
        <w:tc>
          <w:tcPr>
            <w:tcW w:w="562" w:type="dxa"/>
          </w:tcPr>
          <w:p w14:paraId="02581244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7C17C0B" w14:textId="42C097AB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Funkcionalita zálohování a replikace </w:t>
            </w:r>
            <w:r w:rsidR="00253085" w:rsidRPr="00253085">
              <w:t xml:space="preserve">a zálohování M365 </w:t>
            </w:r>
            <w:r w:rsidR="00366021">
              <w:t xml:space="preserve">30 </w:t>
            </w:r>
            <w:r w:rsidR="00253085" w:rsidRPr="00253085">
              <w:t xml:space="preserve">uživatelů </w:t>
            </w:r>
            <w:r w:rsidRPr="00BC486C">
              <w:t>musí být součástí jednoho integrovaného software řešení s jedním administračním rozhraním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4C07476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0640A1C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24121B5" w14:textId="77777777" w:rsidTr="00FC6B04">
        <w:tc>
          <w:tcPr>
            <w:tcW w:w="562" w:type="dxa"/>
          </w:tcPr>
          <w:p w14:paraId="7037F2B2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2D6688C8" w14:textId="3BCF2D94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Software musí podporovat Role </w:t>
            </w:r>
            <w:proofErr w:type="spellStart"/>
            <w:r w:rsidRPr="00BC486C">
              <w:t>Based</w:t>
            </w:r>
            <w:proofErr w:type="spellEnd"/>
            <w:r w:rsidRPr="00BC486C">
              <w:t xml:space="preserve"> Access </w:t>
            </w:r>
            <w:proofErr w:type="spellStart"/>
            <w:r w:rsidRPr="00BC486C">
              <w:t>Control</w:t>
            </w:r>
            <w:proofErr w:type="spellEnd"/>
            <w:r w:rsidRPr="00BC486C">
              <w:t xml:space="preserve"> (RBAC) s propojením na </w:t>
            </w:r>
            <w:proofErr w:type="spellStart"/>
            <w:r w:rsidRPr="00BC486C">
              <w:t>Active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Directory</w:t>
            </w:r>
            <w:proofErr w:type="spellEnd"/>
            <w:r w:rsidRPr="00BC486C">
              <w:t xml:space="preserve">. Tato funkcionalita musí umožňovat delegovat uživatelům/skupinám z AD sadu oprávnění (lokální obnovy, startování záloh) nad jednotlivými zálohovanými objekty (servery, virtuální stroje, aplikace, databáze) a umožnit, přes administrační nebo nějaké </w:t>
            </w:r>
            <w:proofErr w:type="spellStart"/>
            <w:r w:rsidRPr="00BC486C">
              <w:t>self-service</w:t>
            </w:r>
            <w:proofErr w:type="spellEnd"/>
            <w:r w:rsidRPr="00BC486C">
              <w:t xml:space="preserve"> rozhraní, příslušné operace provádět.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19A2CB5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22B2039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6DFEC79" w14:textId="77777777" w:rsidTr="00FC6B04">
        <w:tc>
          <w:tcPr>
            <w:tcW w:w="562" w:type="dxa"/>
          </w:tcPr>
          <w:p w14:paraId="37B6F2C6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008C5D7E" w14:textId="1614603C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Software musí podporovat </w:t>
            </w:r>
            <w:proofErr w:type="spellStart"/>
            <w:r w:rsidRPr="00BC486C">
              <w:t>vícefaktorové</w:t>
            </w:r>
            <w:proofErr w:type="spellEnd"/>
            <w:r w:rsidRPr="00BC486C">
              <w:t xml:space="preserve"> ověřování pro přihlašování administrátorů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3EB49C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147AD23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6D9486E3" w14:textId="77777777" w:rsidTr="00FC6B04">
        <w:tc>
          <w:tcPr>
            <w:tcW w:w="562" w:type="dxa"/>
          </w:tcPr>
          <w:p w14:paraId="177FC7A5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1C1AD378" w14:textId="26BC8CA1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Software musí podporovat princip 4 očí pro schvalování kritických administrativních operací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4C2F63D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  <w:vAlign w:val="center"/>
          </w:tcPr>
          <w:p w14:paraId="5116AA6A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1EC7EA1" w14:textId="77777777" w:rsidTr="00FC6B04">
        <w:tc>
          <w:tcPr>
            <w:tcW w:w="562" w:type="dxa"/>
          </w:tcPr>
          <w:p w14:paraId="76079F42" w14:textId="77777777" w:rsidR="000A7F92" w:rsidRPr="006F31B3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7088" w:type="dxa"/>
          </w:tcPr>
          <w:p w14:paraId="1D759D4A" w14:textId="2A6BC41F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Systém musí umožňovat automatický reporting o provedených zálohách, replikacích, kontrolách obnovitelnosti serverů a souborů ze záloh, a důležitých stavech a událostech v systému 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41FF287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8A80C4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64AFE465" w14:textId="77777777" w:rsidTr="00FC6B04">
        <w:tc>
          <w:tcPr>
            <w:tcW w:w="562" w:type="dxa"/>
          </w:tcPr>
          <w:p w14:paraId="68C290BF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B37DA51" w14:textId="2C90C739" w:rsidR="000A7F92" w:rsidRPr="00BC486C" w:rsidRDefault="00CB0CB9" w:rsidP="000A7F92">
            <w:pPr>
              <w:spacing w:after="160" w:line="278" w:lineRule="auto"/>
              <w:jc w:val="both"/>
            </w:pPr>
            <w:r>
              <w:t>Uchazeč</w:t>
            </w:r>
            <w:r w:rsidR="000A7F92" w:rsidRPr="00BC486C">
              <w:t xml:space="preserve"> musí disponovat technickou certifikací výrobce SW na dodaný a servisovaný zálohovací software/systém. 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78BF0141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2A024C8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F9C4B33" w14:textId="77777777" w:rsidTr="00FC6B04">
        <w:tc>
          <w:tcPr>
            <w:tcW w:w="562" w:type="dxa"/>
          </w:tcPr>
          <w:p w14:paraId="4AD9EB6E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529B4A7" w14:textId="21915566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Možnost nastavit počet kopií záloh, jejich retenci a parametry cílového úložiště (</w:t>
            </w:r>
            <w:proofErr w:type="spellStart"/>
            <w:r w:rsidRPr="00BC486C">
              <w:t>deduplikace</w:t>
            </w:r>
            <w:proofErr w:type="spellEnd"/>
            <w:r w:rsidRPr="00BC486C">
              <w:t xml:space="preserve">, </w:t>
            </w:r>
            <w:proofErr w:type="spellStart"/>
            <w:r w:rsidRPr="00BC486C">
              <w:t>enkrypce</w:t>
            </w:r>
            <w:proofErr w:type="spellEnd"/>
            <w:r w:rsidRPr="00BC486C">
              <w:t xml:space="preserve"> apod.).  </w:t>
            </w:r>
          </w:p>
        </w:tc>
        <w:tc>
          <w:tcPr>
            <w:tcW w:w="1276" w:type="dxa"/>
            <w:shd w:val="clear" w:color="auto" w:fill="FFFF00"/>
          </w:tcPr>
          <w:p w14:paraId="4C042E67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775070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B5DA5C0" w14:textId="77777777" w:rsidTr="00FC6B04">
        <w:tc>
          <w:tcPr>
            <w:tcW w:w="562" w:type="dxa"/>
          </w:tcPr>
          <w:p w14:paraId="69FDB65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5485CFA" w14:textId="5F85E9F8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Podpora diskových úložišť jako cíle záloh. </w:t>
            </w:r>
          </w:p>
        </w:tc>
        <w:tc>
          <w:tcPr>
            <w:tcW w:w="1276" w:type="dxa"/>
            <w:shd w:val="clear" w:color="auto" w:fill="FFFF00"/>
          </w:tcPr>
          <w:p w14:paraId="0423BFF6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A87EB60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44886E4" w14:textId="77777777" w:rsidTr="00FC6B04">
        <w:tc>
          <w:tcPr>
            <w:tcW w:w="562" w:type="dxa"/>
          </w:tcPr>
          <w:p w14:paraId="52ACBBD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7AE57E8" w14:textId="2F6DBD9D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Podpora páskových knihoven (LTO-9) jako cíle záloh i kopií záloh, včetně možnosti </w:t>
            </w:r>
            <w:proofErr w:type="spellStart"/>
            <w:r w:rsidRPr="00BC486C">
              <w:t>orchestrovat</w:t>
            </w:r>
            <w:proofErr w:type="spellEnd"/>
            <w:r w:rsidRPr="00BC486C">
              <w:t xml:space="preserve"> proces odnosu pásek mimo knihovnu. </w:t>
            </w:r>
          </w:p>
        </w:tc>
        <w:tc>
          <w:tcPr>
            <w:tcW w:w="1276" w:type="dxa"/>
            <w:shd w:val="clear" w:color="auto" w:fill="FFFF00"/>
          </w:tcPr>
          <w:p w14:paraId="066F3959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73F7CB8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7EC487F" w14:textId="77777777" w:rsidTr="00FC6B04">
        <w:tc>
          <w:tcPr>
            <w:tcW w:w="562" w:type="dxa"/>
          </w:tcPr>
          <w:p w14:paraId="6D6B81D0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05FF01D" w14:textId="201006CE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Podpora objektových úložišť on-premise nebo public cloud úložišť (S3, MS Azure, Amazon, Google Cloud).  </w:t>
            </w:r>
          </w:p>
        </w:tc>
        <w:tc>
          <w:tcPr>
            <w:tcW w:w="1276" w:type="dxa"/>
            <w:shd w:val="clear" w:color="auto" w:fill="FFFF00"/>
          </w:tcPr>
          <w:p w14:paraId="0B8B639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7D77CC79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AA2D5A0" w14:textId="77777777" w:rsidTr="00FC6B04">
        <w:tc>
          <w:tcPr>
            <w:tcW w:w="562" w:type="dxa"/>
          </w:tcPr>
          <w:p w14:paraId="3EA62ACB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7C494ED" w14:textId="21E1CD5A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Globální </w:t>
            </w:r>
            <w:proofErr w:type="spellStart"/>
            <w:r w:rsidRPr="00BC486C">
              <w:t>deduplikace</w:t>
            </w:r>
            <w:proofErr w:type="spellEnd"/>
            <w:r w:rsidRPr="00BC486C">
              <w:t xml:space="preserve"> včetně klientské </w:t>
            </w:r>
            <w:proofErr w:type="spellStart"/>
            <w:r w:rsidRPr="00BC486C">
              <w:t>deduplikace</w:t>
            </w:r>
            <w:proofErr w:type="spellEnd"/>
            <w:r w:rsidRPr="00BC486C">
              <w:t xml:space="preserve"> s možností volby režimu (klient nebo cíl). </w:t>
            </w:r>
          </w:p>
        </w:tc>
        <w:tc>
          <w:tcPr>
            <w:tcW w:w="1276" w:type="dxa"/>
            <w:shd w:val="clear" w:color="auto" w:fill="FFFF00"/>
          </w:tcPr>
          <w:p w14:paraId="1B920026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B1C602F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60CB41A5" w14:textId="77777777" w:rsidTr="00FC6B04">
        <w:tc>
          <w:tcPr>
            <w:tcW w:w="562" w:type="dxa"/>
          </w:tcPr>
          <w:p w14:paraId="73EA19D6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76EE2837" w14:textId="6E8FB83B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Možnost data replikovat zálohy mezi diskovými a cloud úložišti </w:t>
            </w:r>
            <w:proofErr w:type="spellStart"/>
            <w:r w:rsidRPr="00BC486C">
              <w:t>deduplikovaně</w:t>
            </w:r>
            <w:proofErr w:type="spellEnd"/>
            <w:r w:rsidRPr="00BC486C">
              <w:t>, tzn. optimalizovat přenos dat. </w:t>
            </w:r>
          </w:p>
        </w:tc>
        <w:tc>
          <w:tcPr>
            <w:tcW w:w="1276" w:type="dxa"/>
            <w:shd w:val="clear" w:color="auto" w:fill="FFFF00"/>
          </w:tcPr>
          <w:p w14:paraId="2989C16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4CCD31A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C0F7557" w14:textId="77777777" w:rsidTr="00FC6B04">
        <w:tc>
          <w:tcPr>
            <w:tcW w:w="562" w:type="dxa"/>
          </w:tcPr>
          <w:p w14:paraId="70A22F6E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9027CA9" w14:textId="1A9B94AA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Zálohovací systém je schopen pracovat nezávisle s primární a záložní kopií dat. </w:t>
            </w:r>
          </w:p>
        </w:tc>
        <w:tc>
          <w:tcPr>
            <w:tcW w:w="1276" w:type="dxa"/>
            <w:shd w:val="clear" w:color="auto" w:fill="FFFF00"/>
          </w:tcPr>
          <w:p w14:paraId="0F750FE0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8EECBDC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B6A85C7" w14:textId="77777777" w:rsidTr="00FC6B04">
        <w:tc>
          <w:tcPr>
            <w:tcW w:w="562" w:type="dxa"/>
          </w:tcPr>
          <w:p w14:paraId="181549D9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3BEC900" w14:textId="5DA30084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Šifrování dat na uložišti i během přenosu záloh od klientů. </w:t>
            </w:r>
          </w:p>
        </w:tc>
        <w:tc>
          <w:tcPr>
            <w:tcW w:w="1276" w:type="dxa"/>
            <w:shd w:val="clear" w:color="auto" w:fill="FFFF00"/>
          </w:tcPr>
          <w:p w14:paraId="4931BD32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43409D9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2CD8391" w14:textId="77777777" w:rsidTr="00FC6B04">
        <w:tc>
          <w:tcPr>
            <w:tcW w:w="562" w:type="dxa"/>
          </w:tcPr>
          <w:p w14:paraId="309AE2C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0FA008C" w14:textId="5157C216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Zálohovací software musí mít integrovanou </w:t>
            </w:r>
            <w:proofErr w:type="spellStart"/>
            <w:r w:rsidRPr="00BC486C">
              <w:t>antiransomware</w:t>
            </w:r>
            <w:proofErr w:type="spellEnd"/>
            <w:r w:rsidRPr="00BC486C">
              <w:t xml:space="preserve"> ochranu proti poškození svého úložiště záloh umístěných na diskových úložištích (</w:t>
            </w:r>
            <w:proofErr w:type="spellStart"/>
            <w:r w:rsidRPr="00BC486C">
              <w:t>immutable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storage</w:t>
            </w:r>
            <w:proofErr w:type="spellEnd"/>
            <w:r w:rsidRPr="00BC486C">
              <w:t>). </w:t>
            </w:r>
          </w:p>
        </w:tc>
        <w:tc>
          <w:tcPr>
            <w:tcW w:w="1276" w:type="dxa"/>
            <w:shd w:val="clear" w:color="auto" w:fill="FFFF00"/>
          </w:tcPr>
          <w:p w14:paraId="51F3CD0E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10E75E5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115DE6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46D9769" w14:textId="77777777" w:rsidTr="00FC6B04">
        <w:tc>
          <w:tcPr>
            <w:tcW w:w="562" w:type="dxa"/>
          </w:tcPr>
          <w:p w14:paraId="513D466A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36C32A59" w14:textId="2EBDA2AE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Zálohovací software musí mít možnost nastavit retenční ochranu pro zálohy umístěné v Cloudu (MS Azure, Amazon, Google) s využitím </w:t>
            </w:r>
            <w:proofErr w:type="spellStart"/>
            <w:r w:rsidRPr="00BC486C">
              <w:t>object-lock</w:t>
            </w:r>
            <w:proofErr w:type="spellEnd"/>
            <w:r w:rsidRPr="00BC486C">
              <w:t>/</w:t>
            </w:r>
            <w:proofErr w:type="spellStart"/>
            <w:r w:rsidRPr="00BC486C">
              <w:t>immutability</w:t>
            </w:r>
            <w:proofErr w:type="spellEnd"/>
            <w:r w:rsidRPr="00BC486C">
              <w:t xml:space="preserve"> funkcionalit těchto cloudových služeb. </w:t>
            </w:r>
          </w:p>
        </w:tc>
        <w:tc>
          <w:tcPr>
            <w:tcW w:w="1276" w:type="dxa"/>
            <w:shd w:val="clear" w:color="auto" w:fill="FFFF00"/>
          </w:tcPr>
          <w:p w14:paraId="783C6A00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0BB81C1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2DAC14D" w14:textId="77777777" w:rsidTr="00FC6B04">
        <w:tc>
          <w:tcPr>
            <w:tcW w:w="562" w:type="dxa"/>
          </w:tcPr>
          <w:p w14:paraId="2B56903B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32E7EF4A" w14:textId="3C16BB23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Zálohovací software musí mít možnost nastavit logický retenční zámek nad zálohami, který znemožní smazání záloh nebo zkrácení retence i v případě neoprávněného přístupu pomocí účtu administrátora. </w:t>
            </w:r>
          </w:p>
        </w:tc>
        <w:tc>
          <w:tcPr>
            <w:tcW w:w="1276" w:type="dxa"/>
            <w:shd w:val="clear" w:color="auto" w:fill="FFFF00"/>
          </w:tcPr>
          <w:p w14:paraId="06D3CB25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0624F514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74531F8" w14:textId="77777777" w:rsidTr="00FC6B04">
        <w:tc>
          <w:tcPr>
            <w:tcW w:w="562" w:type="dxa"/>
          </w:tcPr>
          <w:p w14:paraId="2D369A4A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2C9D144" w14:textId="4F1603F5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>Zálohovací software musí mít možnost, v případě instalace svého agenta na zálohovaný server nebo VM, monitorovat a reportovat podezření na ransomware útok (například na základě statistiky změn souborového systému). </w:t>
            </w:r>
          </w:p>
        </w:tc>
        <w:tc>
          <w:tcPr>
            <w:tcW w:w="1276" w:type="dxa"/>
            <w:shd w:val="clear" w:color="auto" w:fill="FFFF00"/>
          </w:tcPr>
          <w:p w14:paraId="336DE30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9AAC49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31262E2" w14:textId="77777777" w:rsidTr="00FC6B04">
        <w:tc>
          <w:tcPr>
            <w:tcW w:w="562" w:type="dxa"/>
          </w:tcPr>
          <w:p w14:paraId="449AD1C2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26DD114" w14:textId="1AA2AA78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Provádění záloh virtuálních serverů bez nutnosti instalace agentů do jednotlivých virtuálních serverů. Požadujeme podporu pro virtualizační platformy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7/8. </w:t>
            </w:r>
          </w:p>
        </w:tc>
        <w:tc>
          <w:tcPr>
            <w:tcW w:w="1276" w:type="dxa"/>
            <w:shd w:val="clear" w:color="auto" w:fill="FFFF00"/>
          </w:tcPr>
          <w:p w14:paraId="49FA9853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DB27A81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B5D46E1" w14:textId="77777777" w:rsidTr="00FC6B04">
        <w:tc>
          <w:tcPr>
            <w:tcW w:w="562" w:type="dxa"/>
          </w:tcPr>
          <w:p w14:paraId="63683E88" w14:textId="77777777" w:rsidR="000A7F92" w:rsidRPr="00BC486C" w:rsidRDefault="000A7F9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3133DDB8" w14:textId="6D72769D" w:rsidR="000A7F92" w:rsidRPr="00BC486C" w:rsidRDefault="000A7F92" w:rsidP="000A7F92">
            <w:pPr>
              <w:spacing w:after="160" w:line="278" w:lineRule="auto"/>
              <w:jc w:val="both"/>
            </w:pPr>
            <w:r w:rsidRPr="00BC486C">
              <w:t xml:space="preserve">Zálohování virtuálních strojů v režimu </w:t>
            </w:r>
            <w:proofErr w:type="spellStart"/>
            <w:r w:rsidRPr="00BC486C">
              <w:t>incremental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forever</w:t>
            </w:r>
            <w:proofErr w:type="spellEnd"/>
            <w:r w:rsidRPr="00BC486C">
              <w:t xml:space="preserve"> režim záloh s efektivním využitím </w:t>
            </w:r>
            <w:proofErr w:type="spellStart"/>
            <w:r w:rsidRPr="00BC486C">
              <w:t>change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block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tracking</w:t>
            </w:r>
            <w:proofErr w:type="spellEnd"/>
            <w:r w:rsidRPr="00BC486C">
              <w:t> </w:t>
            </w:r>
          </w:p>
        </w:tc>
        <w:tc>
          <w:tcPr>
            <w:tcW w:w="1276" w:type="dxa"/>
            <w:shd w:val="clear" w:color="auto" w:fill="FFFF00"/>
          </w:tcPr>
          <w:p w14:paraId="2DCDAE6B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6A8F8CA" w14:textId="77777777" w:rsidR="000A7F92" w:rsidRPr="00BC486C" w:rsidRDefault="000A7F92" w:rsidP="002842F2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90D6A08" w14:textId="77777777" w:rsidTr="00FC6B04">
        <w:tc>
          <w:tcPr>
            <w:tcW w:w="562" w:type="dxa"/>
          </w:tcPr>
          <w:p w14:paraId="6B735B65" w14:textId="77777777" w:rsidR="008C267F" w:rsidRPr="00BC486C" w:rsidRDefault="008C267F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63430654" w14:textId="7E2E2B95" w:rsidR="008C267F" w:rsidRDefault="008C267F" w:rsidP="008C267F">
            <w:pPr>
              <w:pStyle w:val="Odstavecseseznamem"/>
              <w:numPr>
                <w:ilvl w:val="0"/>
                <w:numId w:val="44"/>
              </w:numPr>
              <w:spacing w:line="278" w:lineRule="auto"/>
              <w:jc w:val="both"/>
            </w:pPr>
            <w:r>
              <w:t>Podpora Microsoft Exchange Server 2019</w:t>
            </w:r>
            <w:r w:rsidR="006475BD">
              <w:t xml:space="preserve">, </w:t>
            </w:r>
            <w:r w:rsidR="006475BD" w:rsidRPr="006475BD">
              <w:t>Exchange Server SE</w:t>
            </w:r>
            <w:r>
              <w:t xml:space="preserve"> a vyšší (On-premise)</w:t>
            </w:r>
          </w:p>
          <w:p w14:paraId="53E60886" w14:textId="77777777" w:rsidR="00E43F1A" w:rsidRDefault="008C267F" w:rsidP="00E43F1A">
            <w:pPr>
              <w:pStyle w:val="Odstavecseseznamem"/>
              <w:numPr>
                <w:ilvl w:val="0"/>
                <w:numId w:val="44"/>
              </w:numPr>
              <w:spacing w:line="278" w:lineRule="auto"/>
              <w:jc w:val="both"/>
            </w:pPr>
            <w:r>
              <w:t xml:space="preserve">Zálohování transakčních logů s jejich následným mazáním </w:t>
            </w:r>
          </w:p>
          <w:p w14:paraId="438630C5" w14:textId="322F1930" w:rsidR="008C267F" w:rsidRPr="00BC486C" w:rsidRDefault="008C267F" w:rsidP="00E43F1A">
            <w:pPr>
              <w:pStyle w:val="Odstavecseseznamem"/>
              <w:numPr>
                <w:ilvl w:val="0"/>
                <w:numId w:val="44"/>
              </w:numPr>
              <w:spacing w:line="278" w:lineRule="auto"/>
              <w:jc w:val="both"/>
            </w:pPr>
            <w:r w:rsidRPr="006C67E8">
              <w:t>Podpora obnovy emailů až na úroveň obnovy konkrétního e-mailu</w:t>
            </w:r>
          </w:p>
        </w:tc>
        <w:tc>
          <w:tcPr>
            <w:tcW w:w="1276" w:type="dxa"/>
            <w:shd w:val="clear" w:color="auto" w:fill="FFFF00"/>
          </w:tcPr>
          <w:p w14:paraId="0E09D1CE" w14:textId="4E272201" w:rsidR="008C267F" w:rsidRPr="00CB53F5" w:rsidRDefault="008C267F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9C29651" w14:textId="49B5E3DE" w:rsidR="008C267F" w:rsidRPr="00CB53F5" w:rsidRDefault="008C267F" w:rsidP="002842F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4709039" w14:textId="77777777" w:rsidTr="00FC6B04">
        <w:tc>
          <w:tcPr>
            <w:tcW w:w="562" w:type="dxa"/>
          </w:tcPr>
          <w:p w14:paraId="24751C5A" w14:textId="016D2EB8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B3D47A4" w14:textId="77777777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Podpora zálohování   MS SQL 2012 a novější</w:t>
            </w:r>
          </w:p>
          <w:p w14:paraId="3BCD70C7" w14:textId="58F239EA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Možnost zálohování transakčních logů s jejich následným mazáním/</w:t>
            </w:r>
            <w:proofErr w:type="spellStart"/>
            <w:r w:rsidRPr="00BC486C">
              <w:t>truncate</w:t>
            </w:r>
            <w:proofErr w:type="spellEnd"/>
            <w:r w:rsidRPr="00BC486C">
              <w:t xml:space="preserve"> ve spolupráci s databázovým systémem.</w:t>
            </w:r>
          </w:p>
        </w:tc>
        <w:tc>
          <w:tcPr>
            <w:tcW w:w="1276" w:type="dxa"/>
            <w:shd w:val="clear" w:color="auto" w:fill="FFFF00"/>
          </w:tcPr>
          <w:p w14:paraId="536C521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7D96275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E3B61CD" w14:textId="77777777" w:rsidTr="00FC6B04">
        <w:tc>
          <w:tcPr>
            <w:tcW w:w="562" w:type="dxa"/>
          </w:tcPr>
          <w:p w14:paraId="6D599D2A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FA4AFF4" w14:textId="57C25096" w:rsidR="006C67E8" w:rsidRPr="00965D88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 xml:space="preserve">Podpora zálohování Oracle DB včetně pokročilých HA technologií </w:t>
            </w:r>
            <w:r w:rsidRPr="00965D88">
              <w:t xml:space="preserve">(Oracle RAC, Oracle SEHA, Oracle </w:t>
            </w:r>
            <w:proofErr w:type="spellStart"/>
            <w:r w:rsidRPr="00965D88">
              <w:t>DataGuard</w:t>
            </w:r>
            <w:proofErr w:type="spellEnd"/>
            <w:r w:rsidRPr="00965D88">
              <w:t>)</w:t>
            </w:r>
          </w:p>
          <w:p w14:paraId="4BFF1DB3" w14:textId="77777777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Možnost provádět on-line i off-line zálohy databází.</w:t>
            </w:r>
          </w:p>
          <w:p w14:paraId="152331C0" w14:textId="77777777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Možnost zálohování transakčních logů s jejich následným mazáním ve spolupráci s databázovým systémem.</w:t>
            </w:r>
          </w:p>
          <w:p w14:paraId="2ABE8EE2" w14:textId="77777777" w:rsidR="006C67E8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 xml:space="preserve">Zálohovací systém musí umožnit zálohu DB Oracle prostřednictvím integrace s Oracle RMAN. Zálohovací systém musí na základě konfigurace parametrů zálohy v GUI zálohovacího SW automaticky volat RMAN scripty pomocí kterých pak bude záloha realizována. </w:t>
            </w:r>
          </w:p>
          <w:p w14:paraId="21EF58E2" w14:textId="46FB1E19" w:rsidR="006C67E8" w:rsidRPr="00BC486C" w:rsidRDefault="006C67E8" w:rsidP="006C67E8">
            <w:pPr>
              <w:pStyle w:val="Odstavecseseznamem"/>
              <w:numPr>
                <w:ilvl w:val="0"/>
                <w:numId w:val="37"/>
              </w:numPr>
              <w:spacing w:line="278" w:lineRule="auto"/>
              <w:jc w:val="both"/>
            </w:pPr>
            <w:r w:rsidRPr="00BC486C">
              <w:t>Administrátor nesmí být nucen scripty vytvářet manuálně.</w:t>
            </w:r>
          </w:p>
        </w:tc>
        <w:tc>
          <w:tcPr>
            <w:tcW w:w="1276" w:type="dxa"/>
            <w:shd w:val="clear" w:color="auto" w:fill="FFFF00"/>
          </w:tcPr>
          <w:p w14:paraId="76319D0E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86322D0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202D53D5" w14:textId="77777777" w:rsidTr="00FC6B04">
        <w:tc>
          <w:tcPr>
            <w:tcW w:w="562" w:type="dxa"/>
          </w:tcPr>
          <w:p w14:paraId="0723BFF5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187BC40" w14:textId="5D6744C5" w:rsidR="006C67E8" w:rsidRPr="00BC486C" w:rsidRDefault="006C67E8" w:rsidP="006C67E8">
            <w:pPr>
              <w:spacing w:line="278" w:lineRule="auto"/>
              <w:jc w:val="both"/>
            </w:pPr>
            <w:r w:rsidRPr="00BC486C">
              <w:t xml:space="preserve">Pro zálohování 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 požadujeme ze strany zálohovacího software možnost využití </w:t>
            </w:r>
            <w:proofErr w:type="spellStart"/>
            <w:r w:rsidRPr="00BC486C">
              <w:t>snapshot</w:t>
            </w:r>
            <w:proofErr w:type="spellEnd"/>
            <w:r w:rsidRPr="00BC486C">
              <w:t xml:space="preserve"> funkcionality nabízeného diskového pole včetně možnosti případně řídit návazné replikační technologie. </w:t>
            </w:r>
          </w:p>
        </w:tc>
        <w:tc>
          <w:tcPr>
            <w:tcW w:w="1276" w:type="dxa"/>
            <w:shd w:val="clear" w:color="auto" w:fill="FFFF00"/>
          </w:tcPr>
          <w:p w14:paraId="4F4D971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EAA8E98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6DE2556" w14:textId="77777777" w:rsidTr="00FC6B04">
        <w:tc>
          <w:tcPr>
            <w:tcW w:w="562" w:type="dxa"/>
          </w:tcPr>
          <w:p w14:paraId="05F5DA8A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3CD9089" w14:textId="1AF16CA7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V případě obnovy zálohovaného virtuálního serveru musí systém umožnit obnovu celého serveru nebo vybraných souborů.  </w:t>
            </w:r>
          </w:p>
        </w:tc>
        <w:tc>
          <w:tcPr>
            <w:tcW w:w="1276" w:type="dxa"/>
            <w:shd w:val="clear" w:color="auto" w:fill="FFFF00"/>
          </w:tcPr>
          <w:p w14:paraId="402EBEA5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C54A8D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8B0C3FD" w14:textId="77777777" w:rsidTr="00FC6B04">
        <w:tc>
          <w:tcPr>
            <w:tcW w:w="562" w:type="dxa"/>
          </w:tcPr>
          <w:p w14:paraId="034B16EF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72BB7542" w14:textId="3AE1F3F9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Možnost nedestruktivního testování obnovy v oddělené, izolované LAN. </w:t>
            </w:r>
          </w:p>
        </w:tc>
        <w:tc>
          <w:tcPr>
            <w:tcW w:w="1276" w:type="dxa"/>
            <w:shd w:val="clear" w:color="auto" w:fill="FFFF00"/>
          </w:tcPr>
          <w:p w14:paraId="1C8E6C2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1ED7D270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180AD99" w14:textId="77777777" w:rsidTr="00FC6B04">
        <w:tc>
          <w:tcPr>
            <w:tcW w:w="562" w:type="dxa"/>
          </w:tcPr>
          <w:p w14:paraId="105BAEAF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8492706" w14:textId="533806EA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 xml:space="preserve">Možnost (po případném doplnění licencí) implementovat indexaci obsahu zálohovaných dat (soubory s dokumenty, emaily, …) </w:t>
            </w:r>
            <w:proofErr w:type="gramStart"/>
            <w:r w:rsidRPr="00BC486C">
              <w:t>s</w:t>
            </w:r>
            <w:proofErr w:type="gramEnd"/>
            <w:r w:rsidRPr="00BC486C">
              <w:t xml:space="preserve"> možnosti vyhledávání pro uživatele a pro dohled nad dodržováním </w:t>
            </w:r>
            <w:proofErr w:type="spellStart"/>
            <w:r w:rsidRPr="00BC486C">
              <w:t>compliance</w:t>
            </w:r>
            <w:proofErr w:type="spellEnd"/>
            <w:r w:rsidRPr="00BC486C">
              <w:t xml:space="preserve"> politiky. </w:t>
            </w:r>
          </w:p>
        </w:tc>
        <w:tc>
          <w:tcPr>
            <w:tcW w:w="1276" w:type="dxa"/>
            <w:shd w:val="clear" w:color="auto" w:fill="FFFF00"/>
          </w:tcPr>
          <w:p w14:paraId="196AD48B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3268974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35A6A4A6" w14:textId="77777777" w:rsidTr="00FC6B04">
        <w:tc>
          <w:tcPr>
            <w:tcW w:w="562" w:type="dxa"/>
          </w:tcPr>
          <w:p w14:paraId="7090BDDD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7BD0CE14" w14:textId="44992218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Možnost (po případném dokoupení licencí) skenovat obsah zálohovaných dat s detekcí podezřelého obsahu a změn souborů. </w:t>
            </w:r>
          </w:p>
        </w:tc>
        <w:tc>
          <w:tcPr>
            <w:tcW w:w="1276" w:type="dxa"/>
            <w:shd w:val="clear" w:color="auto" w:fill="FFFF00"/>
          </w:tcPr>
          <w:p w14:paraId="147ECCC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F82BD57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8321D54" w14:textId="77777777" w:rsidTr="00FC6B04">
        <w:tc>
          <w:tcPr>
            <w:tcW w:w="562" w:type="dxa"/>
          </w:tcPr>
          <w:p w14:paraId="55073950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12E9712" w14:textId="41BDDC71" w:rsidR="006C67E8" w:rsidRPr="00025052" w:rsidRDefault="006C67E8" w:rsidP="006C67E8">
            <w:pPr>
              <w:spacing w:after="160" w:line="278" w:lineRule="auto"/>
              <w:jc w:val="both"/>
              <w:rPr>
                <w:highlight w:val="yellow"/>
              </w:rPr>
            </w:pPr>
            <w:r w:rsidRPr="00CB0CB9">
              <w:t>Reálná a akceptačními testy prověřená hodnota parametru RPO (</w:t>
            </w:r>
            <w:proofErr w:type="spellStart"/>
            <w:r w:rsidRPr="00CB0CB9">
              <w:t>Recovery</w:t>
            </w:r>
            <w:proofErr w:type="spellEnd"/>
            <w:r w:rsidRPr="00CB0CB9">
              <w:t xml:space="preserve"> Point </w:t>
            </w:r>
            <w:proofErr w:type="spellStart"/>
            <w:r w:rsidRPr="00CB0CB9">
              <w:t>Objective</w:t>
            </w:r>
            <w:proofErr w:type="spellEnd"/>
            <w:r w:rsidRPr="00CB0CB9">
              <w:t>) pro replikaci lepší jak 5 minut </w:t>
            </w:r>
          </w:p>
        </w:tc>
        <w:tc>
          <w:tcPr>
            <w:tcW w:w="1276" w:type="dxa"/>
            <w:shd w:val="clear" w:color="auto" w:fill="FFFF00"/>
          </w:tcPr>
          <w:p w14:paraId="43663B52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3FE91F4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CBC6894" w14:textId="77777777" w:rsidTr="00FC6B04">
        <w:tc>
          <w:tcPr>
            <w:tcW w:w="562" w:type="dxa"/>
          </w:tcPr>
          <w:p w14:paraId="559BD144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5B80EEB" w14:textId="2BBEC035" w:rsidR="006C67E8" w:rsidRPr="00025052" w:rsidRDefault="006C67E8" w:rsidP="006C67E8">
            <w:pPr>
              <w:spacing w:after="160" w:line="278" w:lineRule="auto"/>
              <w:jc w:val="both"/>
              <w:rPr>
                <w:highlight w:val="yellow"/>
              </w:rPr>
            </w:pPr>
            <w:r w:rsidRPr="00CB0CB9">
              <w:t>Reálná a akceptačními testy prověřená hodnota parametru RTO (</w:t>
            </w:r>
            <w:proofErr w:type="spellStart"/>
            <w:r w:rsidRPr="00CB0CB9">
              <w:t>Recovery</w:t>
            </w:r>
            <w:proofErr w:type="spellEnd"/>
            <w:r w:rsidRPr="00CB0CB9">
              <w:t xml:space="preserve"> Time </w:t>
            </w:r>
            <w:proofErr w:type="spellStart"/>
            <w:r w:rsidRPr="00CB0CB9">
              <w:t>Objective</w:t>
            </w:r>
            <w:proofErr w:type="spellEnd"/>
            <w:r w:rsidRPr="00CB0CB9">
              <w:t>) pro replikaci nesmí překročit 1 hodinu </w:t>
            </w:r>
          </w:p>
        </w:tc>
        <w:tc>
          <w:tcPr>
            <w:tcW w:w="1276" w:type="dxa"/>
            <w:shd w:val="clear" w:color="auto" w:fill="FFFF00"/>
          </w:tcPr>
          <w:p w14:paraId="112138D2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28D95E6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1B29F8D" w14:textId="77777777" w:rsidTr="00FC6B04">
        <w:tc>
          <w:tcPr>
            <w:tcW w:w="562" w:type="dxa"/>
          </w:tcPr>
          <w:p w14:paraId="7304CF4D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A91BF80" w14:textId="3B737AFA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 xml:space="preserve">Pro replikační funkcionalitu </w:t>
            </w:r>
            <w:proofErr w:type="spellStart"/>
            <w:r w:rsidRPr="00BC486C">
              <w:t>disaster</w:t>
            </w:r>
            <w:proofErr w:type="spellEnd"/>
            <w:r w:rsidRPr="00BC486C">
              <w:t xml:space="preserve"> </w:t>
            </w:r>
            <w:proofErr w:type="spellStart"/>
            <w:r w:rsidRPr="00BC486C">
              <w:t>recovery</w:t>
            </w:r>
            <w:proofErr w:type="spellEnd"/>
            <w:r w:rsidRPr="00BC486C">
              <w:t xml:space="preserve"> na úrovni virtuálních strojů bez negativního ovlivňování výkonu prostředí, kompatibilní s provozovanou serverovou virtualizací (</w:t>
            </w:r>
            <w:proofErr w:type="spellStart"/>
            <w:r w:rsidRPr="00BC486C">
              <w:t>VMWare</w:t>
            </w:r>
            <w:proofErr w:type="spellEnd"/>
            <w:r w:rsidRPr="00BC486C">
              <w:t xml:space="preserve">) (např. pokud by </w:t>
            </w:r>
            <w:r>
              <w:t>zhotovitelem</w:t>
            </w:r>
            <w:r w:rsidRPr="00BC486C">
              <w:t xml:space="preserve"> zvolený způsob využíval </w:t>
            </w:r>
            <w:proofErr w:type="spellStart"/>
            <w:r w:rsidRPr="00BC486C">
              <w:t>snapshot</w:t>
            </w:r>
            <w:proofErr w:type="spellEnd"/>
            <w:r w:rsidRPr="00BC486C">
              <w:t xml:space="preserve"> technologii, jejich četnost nesmí negativně ovlivnit odezvu provozovaných VM). </w:t>
            </w:r>
          </w:p>
        </w:tc>
        <w:tc>
          <w:tcPr>
            <w:tcW w:w="1276" w:type="dxa"/>
            <w:shd w:val="clear" w:color="auto" w:fill="FFFF00"/>
          </w:tcPr>
          <w:p w14:paraId="646C5529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2B0BE08F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1AC5DFBD" w14:textId="77777777" w:rsidTr="00FC6B04">
        <w:tc>
          <w:tcPr>
            <w:tcW w:w="562" w:type="dxa"/>
          </w:tcPr>
          <w:p w14:paraId="3C9F9048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506EEC81" w14:textId="69864AFB" w:rsidR="006C67E8" w:rsidRPr="00BC486C" w:rsidRDefault="006C67E8" w:rsidP="006C67E8">
            <w:pPr>
              <w:spacing w:line="278" w:lineRule="auto"/>
              <w:jc w:val="both"/>
            </w:pPr>
            <w:r w:rsidRPr="00BC486C">
              <w:t>Podpora pro současnou replikaci v obou směrech.  </w:t>
            </w:r>
          </w:p>
        </w:tc>
        <w:tc>
          <w:tcPr>
            <w:tcW w:w="1276" w:type="dxa"/>
            <w:shd w:val="clear" w:color="auto" w:fill="FFFF00"/>
          </w:tcPr>
          <w:p w14:paraId="4A73F33E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5D477E51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55DAFB67" w14:textId="77777777" w:rsidTr="00FC6B04">
        <w:tc>
          <w:tcPr>
            <w:tcW w:w="562" w:type="dxa"/>
          </w:tcPr>
          <w:p w14:paraId="3425283B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10853FB8" w14:textId="692CC1A1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Možnost nedestruktivního testování repliky v oddělené, izolované LAN. </w:t>
            </w:r>
          </w:p>
        </w:tc>
        <w:tc>
          <w:tcPr>
            <w:tcW w:w="1276" w:type="dxa"/>
            <w:shd w:val="clear" w:color="auto" w:fill="FFFF00"/>
          </w:tcPr>
          <w:p w14:paraId="62EA38F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E98C56E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4CB20C0F" w14:textId="77777777" w:rsidTr="00FC6B04">
        <w:tc>
          <w:tcPr>
            <w:tcW w:w="562" w:type="dxa"/>
          </w:tcPr>
          <w:p w14:paraId="4CEB9494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04AFDCC4" w14:textId="750D32D3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>Obnovení replikace v opačném směru po obnovení provozuschopnosti hlavní lokality (</w:t>
            </w:r>
            <w:proofErr w:type="spellStart"/>
            <w:r w:rsidRPr="00BC486C">
              <w:t>failback</w:t>
            </w:r>
            <w:proofErr w:type="spellEnd"/>
            <w:r w:rsidRPr="00BC486C">
              <w:t>) s důrazem na minimální součinnost administrátora. </w:t>
            </w:r>
          </w:p>
        </w:tc>
        <w:tc>
          <w:tcPr>
            <w:tcW w:w="1276" w:type="dxa"/>
            <w:shd w:val="clear" w:color="auto" w:fill="FFFF00"/>
          </w:tcPr>
          <w:p w14:paraId="69B50D5D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61CE9188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0D61289C" w14:textId="77777777" w:rsidTr="00FC6B04">
        <w:tc>
          <w:tcPr>
            <w:tcW w:w="562" w:type="dxa"/>
          </w:tcPr>
          <w:p w14:paraId="65858CBD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4F752113" w14:textId="12C2B08D" w:rsidR="006C67E8" w:rsidRPr="00BC486C" w:rsidRDefault="006C67E8" w:rsidP="006C67E8">
            <w:pPr>
              <w:spacing w:after="160" w:line="278" w:lineRule="auto"/>
              <w:jc w:val="both"/>
            </w:pPr>
            <w:r w:rsidRPr="00BC486C">
              <w:t xml:space="preserve">Zálohovací i replikační řešení musí zahrnovat standardní záruční (servisní) podporu výrobce zařízení, software a </w:t>
            </w:r>
            <w:r>
              <w:t>zhotovitele</w:t>
            </w:r>
            <w:r w:rsidRPr="00BC486C">
              <w:t xml:space="preserve"> systému zálohování po dobu 5 let. </w:t>
            </w:r>
            <w:r>
              <w:t>Zhotovitel</w:t>
            </w:r>
            <w:r w:rsidRPr="00BC486C">
              <w:t xml:space="preserve"> zároveň poskytuje podporu pro dodaný SW.  </w:t>
            </w:r>
          </w:p>
        </w:tc>
        <w:tc>
          <w:tcPr>
            <w:tcW w:w="1276" w:type="dxa"/>
            <w:shd w:val="clear" w:color="auto" w:fill="FFFF00"/>
          </w:tcPr>
          <w:p w14:paraId="5B82BDC0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41B66583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8C267F" w:rsidRPr="00BC486C" w14:paraId="7D629A23" w14:textId="77777777" w:rsidTr="00FC6B04">
        <w:tc>
          <w:tcPr>
            <w:tcW w:w="562" w:type="dxa"/>
          </w:tcPr>
          <w:p w14:paraId="635FB03A" w14:textId="77777777" w:rsidR="006C67E8" w:rsidRPr="00BC486C" w:rsidRDefault="006C67E8" w:rsidP="006C67E8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</w:pPr>
          </w:p>
        </w:tc>
        <w:tc>
          <w:tcPr>
            <w:tcW w:w="7088" w:type="dxa"/>
          </w:tcPr>
          <w:p w14:paraId="266D771D" w14:textId="09F2AFC7" w:rsidR="006C67E8" w:rsidRPr="00BC486C" w:rsidRDefault="006C67E8" w:rsidP="006C67E8">
            <w:pPr>
              <w:spacing w:line="278" w:lineRule="auto"/>
              <w:jc w:val="both"/>
            </w:pPr>
            <w:r w:rsidRPr="00BC486C">
              <w:t>Funkcionalita pro zálohu i replikaci musí pokrývat z pohledu licencí, software i hardware kapacitu s výhledem na 5 let. Přehled kapacit, odhad nárůstu na dobu 5 let viz upřesnění níže. </w:t>
            </w:r>
          </w:p>
        </w:tc>
        <w:tc>
          <w:tcPr>
            <w:tcW w:w="1276" w:type="dxa"/>
            <w:shd w:val="clear" w:color="auto" w:fill="FFFF00"/>
          </w:tcPr>
          <w:p w14:paraId="507F515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118" w:type="dxa"/>
            <w:shd w:val="clear" w:color="auto" w:fill="FFFF00"/>
          </w:tcPr>
          <w:p w14:paraId="3F60BDEA" w14:textId="77777777" w:rsidR="006C67E8" w:rsidRPr="00BC486C" w:rsidRDefault="006C67E8" w:rsidP="006C67E8">
            <w:pPr>
              <w:spacing w:after="160" w:line="278" w:lineRule="auto"/>
              <w:jc w:val="center"/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0AA4F3A1" w14:textId="77777777" w:rsidR="0096211E" w:rsidRDefault="0096211E" w:rsidP="00940CD0">
      <w:pPr>
        <w:spacing w:line="278" w:lineRule="auto"/>
        <w:jc w:val="both"/>
      </w:pPr>
    </w:p>
    <w:p w14:paraId="12D594BF" w14:textId="77777777" w:rsidR="00E8601B" w:rsidRDefault="00E8601B" w:rsidP="00940CD0">
      <w:pPr>
        <w:spacing w:line="278" w:lineRule="auto"/>
        <w:jc w:val="both"/>
      </w:pPr>
    </w:p>
    <w:p w14:paraId="1FC4C3E7" w14:textId="305E0FBB" w:rsidR="00940CD0" w:rsidRPr="008439ED" w:rsidRDefault="00940CD0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bookmarkStart w:id="42" w:name="_Toc203488779"/>
      <w:r w:rsidRPr="008439ED">
        <w:rPr>
          <w:sz w:val="28"/>
          <w:szCs w:val="28"/>
        </w:rPr>
        <w:t xml:space="preserve">Specifikace </w:t>
      </w:r>
      <w:proofErr w:type="spellStart"/>
      <w:r w:rsidRPr="008439ED">
        <w:rPr>
          <w:sz w:val="28"/>
          <w:szCs w:val="28"/>
        </w:rPr>
        <w:t>workload</w:t>
      </w:r>
      <w:proofErr w:type="spellEnd"/>
      <w:r w:rsidRPr="008439ED">
        <w:rPr>
          <w:sz w:val="28"/>
          <w:szCs w:val="28"/>
        </w:rPr>
        <w:t xml:space="preserve"> pro zálohy a replikaci</w:t>
      </w:r>
      <w:bookmarkEnd w:id="42"/>
      <w:r w:rsidRPr="008439ED">
        <w:rPr>
          <w:sz w:val="28"/>
          <w:szCs w:val="28"/>
        </w:rPr>
        <w:t> </w:t>
      </w:r>
    </w:p>
    <w:p w14:paraId="46D01375" w14:textId="77777777" w:rsidR="000A7F92" w:rsidRDefault="000A7F92" w:rsidP="00940CD0">
      <w:pPr>
        <w:spacing w:line="278" w:lineRule="auto"/>
        <w:jc w:val="both"/>
      </w:pPr>
    </w:p>
    <w:p w14:paraId="38D6E20A" w14:textId="78A155DD" w:rsidR="00940CD0" w:rsidRPr="00BC486C" w:rsidRDefault="00940CD0" w:rsidP="00940CD0">
      <w:pPr>
        <w:spacing w:line="278" w:lineRule="auto"/>
        <w:jc w:val="both"/>
      </w:pPr>
      <w:r w:rsidRPr="00BC486C">
        <w:t>Objemy záloh a jsou uvedeny v TB (počty a kapacita již zahrnují nárůst po 5 letech)</w:t>
      </w:r>
      <w:r w:rsidR="007F44C3">
        <w:t>:</w:t>
      </w:r>
    </w:p>
    <w:tbl>
      <w:tblPr>
        <w:tblW w:w="11989" w:type="dxa"/>
        <w:tblInd w:w="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0"/>
        <w:gridCol w:w="709"/>
        <w:gridCol w:w="899"/>
        <w:gridCol w:w="4346"/>
        <w:gridCol w:w="3685"/>
      </w:tblGrid>
      <w:tr w:rsidR="00940CD0" w:rsidRPr="00BC486C" w14:paraId="62EBEF23" w14:textId="77777777" w:rsidTr="009C1BE1">
        <w:trPr>
          <w:trHeight w:val="750"/>
        </w:trPr>
        <w:tc>
          <w:tcPr>
            <w:tcW w:w="2350" w:type="dxa"/>
            <w:shd w:val="clear" w:color="auto" w:fill="DEEAF6" w:themeFill="accent5" w:themeFillTint="33"/>
            <w:hideMark/>
          </w:tcPr>
          <w:p w14:paraId="26AA61DE" w14:textId="77777777" w:rsidR="00940CD0" w:rsidRPr="00BC486C" w:rsidRDefault="00940CD0" w:rsidP="00DE1734">
            <w:pPr>
              <w:spacing w:line="278" w:lineRule="auto"/>
              <w:jc w:val="both"/>
            </w:pPr>
            <w:proofErr w:type="spellStart"/>
            <w:r w:rsidRPr="00BC486C">
              <w:rPr>
                <w:b/>
                <w:bCs/>
              </w:rPr>
              <w:t>Workload</w:t>
            </w:r>
            <w:proofErr w:type="spellEnd"/>
            <w:r w:rsidRPr="00BC486C">
              <w:t> </w:t>
            </w:r>
          </w:p>
        </w:tc>
        <w:tc>
          <w:tcPr>
            <w:tcW w:w="709" w:type="dxa"/>
            <w:shd w:val="clear" w:color="auto" w:fill="DEEAF6" w:themeFill="accent5" w:themeFillTint="33"/>
            <w:hideMark/>
          </w:tcPr>
          <w:p w14:paraId="71793905" w14:textId="13A9DF72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Počet</w:t>
            </w:r>
          </w:p>
          <w:p w14:paraId="528D5792" w14:textId="76EDCA63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VM</w:t>
            </w:r>
          </w:p>
        </w:tc>
        <w:tc>
          <w:tcPr>
            <w:tcW w:w="899" w:type="dxa"/>
            <w:shd w:val="clear" w:color="auto" w:fill="DEEAF6" w:themeFill="accent5" w:themeFillTint="33"/>
            <w:hideMark/>
          </w:tcPr>
          <w:p w14:paraId="13656577" w14:textId="549A78A3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Kapacita</w:t>
            </w:r>
          </w:p>
          <w:p w14:paraId="33F24F83" w14:textId="4512DF81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rPr>
                <w:b/>
                <w:bCs/>
              </w:rPr>
              <w:t>k záloze (TB)</w:t>
            </w:r>
          </w:p>
        </w:tc>
        <w:tc>
          <w:tcPr>
            <w:tcW w:w="4346" w:type="dxa"/>
            <w:shd w:val="clear" w:color="auto" w:fill="DEEAF6" w:themeFill="accent5" w:themeFillTint="33"/>
            <w:hideMark/>
          </w:tcPr>
          <w:p w14:paraId="71E120CA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rPr>
                <w:b/>
                <w:bCs/>
              </w:rPr>
              <w:t>Požadovaná retence</w:t>
            </w:r>
            <w:r w:rsidRPr="00BC486C">
              <w:t> </w:t>
            </w:r>
          </w:p>
        </w:tc>
        <w:tc>
          <w:tcPr>
            <w:tcW w:w="3685" w:type="dxa"/>
            <w:shd w:val="clear" w:color="auto" w:fill="DEEAF6" w:themeFill="accent5" w:themeFillTint="33"/>
            <w:hideMark/>
          </w:tcPr>
          <w:p w14:paraId="64B3DB2B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rPr>
                <w:b/>
                <w:bCs/>
              </w:rPr>
              <w:t>Poznámka</w:t>
            </w:r>
            <w:r w:rsidRPr="00BC486C">
              <w:t> </w:t>
            </w:r>
          </w:p>
        </w:tc>
      </w:tr>
      <w:tr w:rsidR="00940CD0" w:rsidRPr="00BC486C" w14:paraId="30086867" w14:textId="77777777" w:rsidTr="009C1BE1">
        <w:trPr>
          <w:trHeight w:val="600"/>
        </w:trPr>
        <w:tc>
          <w:tcPr>
            <w:tcW w:w="2350" w:type="dxa"/>
            <w:hideMark/>
          </w:tcPr>
          <w:p w14:paraId="10420ED9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lastRenderedPageBreak/>
              <w:t>Kritické VM (</w:t>
            </w:r>
            <w:proofErr w:type="spellStart"/>
            <w:r w:rsidRPr="00BC486C">
              <w:t>Vmware</w:t>
            </w:r>
            <w:proofErr w:type="spellEnd"/>
            <w:r w:rsidRPr="00BC486C">
              <w:t>) </w:t>
            </w:r>
          </w:p>
        </w:tc>
        <w:tc>
          <w:tcPr>
            <w:tcW w:w="709" w:type="dxa"/>
            <w:hideMark/>
          </w:tcPr>
          <w:p w14:paraId="51405B58" w14:textId="6B8F806C" w:rsidR="00940CD0" w:rsidRPr="00BC486C" w:rsidRDefault="00F03318" w:rsidP="000A7F92">
            <w:pPr>
              <w:spacing w:line="278" w:lineRule="auto"/>
              <w:jc w:val="center"/>
            </w:pPr>
            <w:r>
              <w:t>30</w:t>
            </w:r>
          </w:p>
        </w:tc>
        <w:tc>
          <w:tcPr>
            <w:tcW w:w="899" w:type="dxa"/>
            <w:hideMark/>
          </w:tcPr>
          <w:p w14:paraId="2CFD27DF" w14:textId="7B3E962F" w:rsidR="00940CD0" w:rsidRPr="00BC486C" w:rsidRDefault="00F03318" w:rsidP="000A7F92">
            <w:pPr>
              <w:spacing w:line="278" w:lineRule="auto"/>
              <w:jc w:val="center"/>
            </w:pPr>
            <w:r>
              <w:t>22</w:t>
            </w:r>
          </w:p>
        </w:tc>
        <w:tc>
          <w:tcPr>
            <w:tcW w:w="4346" w:type="dxa"/>
            <w:hideMark/>
          </w:tcPr>
          <w:p w14:paraId="06EF54E1" w14:textId="2B147918" w:rsidR="00940CD0" w:rsidRPr="00BC486C" w:rsidRDefault="00F03318" w:rsidP="000A7F92">
            <w:pPr>
              <w:spacing w:line="278" w:lineRule="auto"/>
            </w:pPr>
            <w:r>
              <w:t>6</w:t>
            </w:r>
            <w:r w:rsidR="00940CD0" w:rsidRPr="00BC486C">
              <w:t>0 dní (</w:t>
            </w:r>
            <w:proofErr w:type="spellStart"/>
            <w:r w:rsidR="00940CD0" w:rsidRPr="00BC486C">
              <w:t>disk+páska</w:t>
            </w:r>
            <w:proofErr w:type="spellEnd"/>
            <w:r w:rsidR="00940CD0" w:rsidRPr="00BC486C">
              <w:t>), měsíční zálohy rok (páska) </w:t>
            </w:r>
          </w:p>
        </w:tc>
        <w:tc>
          <w:tcPr>
            <w:tcW w:w="3685" w:type="dxa"/>
            <w:hideMark/>
          </w:tcPr>
          <w:p w14:paraId="2697FE6D" w14:textId="275E5ECD" w:rsidR="00940CD0" w:rsidRPr="00BC486C" w:rsidRDefault="00940CD0" w:rsidP="000A7F92">
            <w:pPr>
              <w:spacing w:line="278" w:lineRule="auto"/>
            </w:pPr>
            <w:r w:rsidRPr="00BC486C">
              <w:t xml:space="preserve">Záloha + Replikace VM do </w:t>
            </w:r>
            <w:r w:rsidR="00B962F3">
              <w:t xml:space="preserve">sekundárního </w:t>
            </w:r>
            <w:r w:rsidRPr="00BC486C">
              <w:t xml:space="preserve">DC </w:t>
            </w:r>
          </w:p>
        </w:tc>
      </w:tr>
      <w:tr w:rsidR="00940CD0" w:rsidRPr="00BC486C" w14:paraId="5726E54E" w14:textId="77777777" w:rsidTr="009C1BE1">
        <w:trPr>
          <w:trHeight w:val="600"/>
        </w:trPr>
        <w:tc>
          <w:tcPr>
            <w:tcW w:w="2350" w:type="dxa"/>
            <w:hideMark/>
          </w:tcPr>
          <w:p w14:paraId="4D99F1DD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t>Standardní VM (</w:t>
            </w:r>
            <w:proofErr w:type="spellStart"/>
            <w:r w:rsidRPr="00BC486C">
              <w:t>Vmware</w:t>
            </w:r>
            <w:proofErr w:type="spellEnd"/>
            <w:r w:rsidRPr="00BC486C">
              <w:t>) </w:t>
            </w:r>
          </w:p>
        </w:tc>
        <w:tc>
          <w:tcPr>
            <w:tcW w:w="709" w:type="dxa"/>
            <w:hideMark/>
          </w:tcPr>
          <w:p w14:paraId="25E078D6" w14:textId="4B765679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t>9</w:t>
            </w:r>
            <w:r w:rsidR="00F03318">
              <w:t>0</w:t>
            </w:r>
          </w:p>
        </w:tc>
        <w:tc>
          <w:tcPr>
            <w:tcW w:w="899" w:type="dxa"/>
            <w:hideMark/>
          </w:tcPr>
          <w:p w14:paraId="2F888382" w14:textId="15E0481C" w:rsidR="00940CD0" w:rsidRPr="00BC486C" w:rsidRDefault="00F03318" w:rsidP="000A7F92">
            <w:pPr>
              <w:spacing w:line="278" w:lineRule="auto"/>
              <w:jc w:val="center"/>
            </w:pPr>
            <w:r>
              <w:t>38</w:t>
            </w:r>
          </w:p>
        </w:tc>
        <w:tc>
          <w:tcPr>
            <w:tcW w:w="4346" w:type="dxa"/>
            <w:hideMark/>
          </w:tcPr>
          <w:p w14:paraId="2329DCEF" w14:textId="77777777" w:rsidR="00940CD0" w:rsidRPr="00BC486C" w:rsidRDefault="00940CD0" w:rsidP="000A7F92">
            <w:pPr>
              <w:spacing w:line="278" w:lineRule="auto"/>
            </w:pPr>
            <w:r w:rsidRPr="00BC486C">
              <w:t>30 dní (</w:t>
            </w:r>
            <w:proofErr w:type="spellStart"/>
            <w:r w:rsidRPr="00BC486C">
              <w:t>disk+páska</w:t>
            </w:r>
            <w:proofErr w:type="spellEnd"/>
            <w:r w:rsidRPr="00BC486C">
              <w:t>), měsíční zálohy rok (páska) </w:t>
            </w:r>
          </w:p>
        </w:tc>
        <w:tc>
          <w:tcPr>
            <w:tcW w:w="3685" w:type="dxa"/>
            <w:hideMark/>
          </w:tcPr>
          <w:p w14:paraId="180D73F9" w14:textId="77777777" w:rsidR="00940CD0" w:rsidRPr="00BC486C" w:rsidRDefault="00940CD0" w:rsidP="000A7F92">
            <w:pPr>
              <w:spacing w:line="278" w:lineRule="auto"/>
            </w:pPr>
            <w:r w:rsidRPr="00BC486C">
              <w:t>Pouze záloha.  </w:t>
            </w:r>
          </w:p>
        </w:tc>
      </w:tr>
      <w:tr w:rsidR="00940CD0" w:rsidRPr="00BC486C" w14:paraId="52323FF4" w14:textId="77777777" w:rsidTr="009C1BE1">
        <w:trPr>
          <w:trHeight w:val="600"/>
        </w:trPr>
        <w:tc>
          <w:tcPr>
            <w:tcW w:w="2350" w:type="dxa"/>
          </w:tcPr>
          <w:p w14:paraId="0A37D6FA" w14:textId="77777777" w:rsidR="00940CD0" w:rsidRPr="00BC486C" w:rsidRDefault="00940CD0" w:rsidP="00DE1734">
            <w:pPr>
              <w:spacing w:line="278" w:lineRule="auto"/>
              <w:jc w:val="both"/>
            </w:pPr>
            <w:r w:rsidRPr="00BC486C">
              <w:t>Oracle DB</w:t>
            </w:r>
          </w:p>
        </w:tc>
        <w:tc>
          <w:tcPr>
            <w:tcW w:w="709" w:type="dxa"/>
          </w:tcPr>
          <w:p w14:paraId="1B3EEF0B" w14:textId="77777777" w:rsidR="00940CD0" w:rsidRPr="00BC486C" w:rsidRDefault="00940CD0" w:rsidP="000A7F92">
            <w:pPr>
              <w:spacing w:line="278" w:lineRule="auto"/>
              <w:jc w:val="center"/>
            </w:pPr>
            <w:r w:rsidRPr="00BC486C">
              <w:t>4</w:t>
            </w:r>
          </w:p>
        </w:tc>
        <w:tc>
          <w:tcPr>
            <w:tcW w:w="899" w:type="dxa"/>
          </w:tcPr>
          <w:p w14:paraId="586531A4" w14:textId="583B2014" w:rsidR="00940CD0" w:rsidRPr="00BC486C" w:rsidRDefault="00F03318" w:rsidP="000A7F92">
            <w:pPr>
              <w:spacing w:line="278" w:lineRule="auto"/>
              <w:jc w:val="center"/>
            </w:pPr>
            <w:r>
              <w:t>5</w:t>
            </w:r>
          </w:p>
        </w:tc>
        <w:tc>
          <w:tcPr>
            <w:tcW w:w="4346" w:type="dxa"/>
          </w:tcPr>
          <w:p w14:paraId="3D2E46B5" w14:textId="77777777" w:rsidR="00940CD0" w:rsidRPr="00BC486C" w:rsidRDefault="00940CD0" w:rsidP="000A7F92">
            <w:pPr>
              <w:spacing w:line="278" w:lineRule="auto"/>
            </w:pPr>
            <w:r w:rsidRPr="00BC486C">
              <w:t>30 dní (</w:t>
            </w:r>
            <w:proofErr w:type="spellStart"/>
            <w:r w:rsidRPr="00BC486C">
              <w:t>disk+páska</w:t>
            </w:r>
            <w:proofErr w:type="spellEnd"/>
            <w:r w:rsidRPr="00BC486C">
              <w:t>), měsíční zálohy rok (páska) </w:t>
            </w:r>
          </w:p>
        </w:tc>
        <w:tc>
          <w:tcPr>
            <w:tcW w:w="3685" w:type="dxa"/>
          </w:tcPr>
          <w:p w14:paraId="335B5756" w14:textId="7F8A6EBC" w:rsidR="00940CD0" w:rsidRPr="00BC486C" w:rsidRDefault="00940CD0" w:rsidP="000A7F92">
            <w:pPr>
              <w:spacing w:line="278" w:lineRule="auto"/>
            </w:pPr>
            <w:r w:rsidRPr="00BC486C">
              <w:t xml:space="preserve">Záloha + Replikace Oracle do </w:t>
            </w:r>
            <w:r w:rsidR="00B962F3">
              <w:t xml:space="preserve">sekundárního </w:t>
            </w:r>
            <w:r w:rsidRPr="00BC486C">
              <w:t xml:space="preserve">DC </w:t>
            </w:r>
          </w:p>
        </w:tc>
      </w:tr>
    </w:tbl>
    <w:p w14:paraId="6CCC58F1" w14:textId="77777777" w:rsidR="00940CD0" w:rsidRDefault="00940CD0" w:rsidP="00940CD0">
      <w:pPr>
        <w:spacing w:line="278" w:lineRule="auto"/>
        <w:jc w:val="both"/>
      </w:pPr>
      <w:r w:rsidRPr="00BC486C">
        <w:t> </w:t>
      </w:r>
    </w:p>
    <w:p w14:paraId="46431F20" w14:textId="77777777" w:rsidR="00E8601B" w:rsidRDefault="00E8601B" w:rsidP="00940CD0">
      <w:pPr>
        <w:spacing w:line="278" w:lineRule="auto"/>
        <w:jc w:val="both"/>
      </w:pPr>
    </w:p>
    <w:p w14:paraId="2D78DB02" w14:textId="0F85BA2A" w:rsidR="000A7F92" w:rsidRPr="00527A07" w:rsidRDefault="00527A07" w:rsidP="00834433">
      <w:pPr>
        <w:pStyle w:val="Nadpis1"/>
        <w:numPr>
          <w:ilvl w:val="1"/>
          <w:numId w:val="40"/>
        </w:numPr>
        <w:jc w:val="both"/>
        <w:rPr>
          <w:sz w:val="28"/>
          <w:szCs w:val="28"/>
        </w:rPr>
      </w:pPr>
      <w:bookmarkStart w:id="43" w:name="_Toc203488780"/>
      <w:r w:rsidRPr="00527A07">
        <w:rPr>
          <w:sz w:val="28"/>
          <w:szCs w:val="28"/>
        </w:rPr>
        <w:t xml:space="preserve">UPS </w:t>
      </w:r>
      <w:r w:rsidR="000C2033">
        <w:rPr>
          <w:sz w:val="28"/>
          <w:szCs w:val="28"/>
        </w:rPr>
        <w:t xml:space="preserve">a Racková skříň </w:t>
      </w:r>
      <w:r w:rsidR="00CB0CB9">
        <w:rPr>
          <w:sz w:val="28"/>
          <w:szCs w:val="28"/>
        </w:rPr>
        <w:t>do DC2</w:t>
      </w:r>
      <w:bookmarkEnd w:id="43"/>
    </w:p>
    <w:p w14:paraId="3DE689FE" w14:textId="77777777" w:rsidR="000A7F92" w:rsidRDefault="000A7F92" w:rsidP="00940CD0">
      <w:pPr>
        <w:spacing w:line="278" w:lineRule="auto"/>
        <w:jc w:val="both"/>
      </w:pPr>
    </w:p>
    <w:p w14:paraId="12287FEB" w14:textId="22E714ED" w:rsidR="007F44C3" w:rsidRDefault="007F44C3" w:rsidP="00FC6B04">
      <w:pPr>
        <w:pStyle w:val="Odstavecseseznamem"/>
        <w:numPr>
          <w:ilvl w:val="0"/>
          <w:numId w:val="45"/>
        </w:numPr>
        <w:spacing w:line="278" w:lineRule="auto"/>
        <w:jc w:val="both"/>
      </w:pPr>
      <w:r>
        <w:t xml:space="preserve">UPS </w:t>
      </w:r>
      <w:r w:rsidRPr="00BC486C">
        <w:t>musí splňovat minimálně tyto požadavky:</w:t>
      </w:r>
    </w:p>
    <w:tbl>
      <w:tblPr>
        <w:tblStyle w:val="Mkatabulky"/>
        <w:tblW w:w="11864" w:type="dxa"/>
        <w:tblLook w:val="04A0" w:firstRow="1" w:lastRow="0" w:firstColumn="1" w:lastColumn="0" w:noHBand="0" w:noVBand="1"/>
      </w:tblPr>
      <w:tblGrid>
        <w:gridCol w:w="530"/>
        <w:gridCol w:w="6517"/>
        <w:gridCol w:w="1175"/>
        <w:gridCol w:w="3642"/>
      </w:tblGrid>
      <w:tr w:rsidR="00527A07" w:rsidRPr="008439ED" w14:paraId="6B46BC3C" w14:textId="77777777" w:rsidTr="00FC6B04">
        <w:trPr>
          <w:tblHeader/>
        </w:trPr>
        <w:tc>
          <w:tcPr>
            <w:tcW w:w="530" w:type="dxa"/>
            <w:shd w:val="clear" w:color="auto" w:fill="DEEAF6" w:themeFill="accent5" w:themeFillTint="33"/>
          </w:tcPr>
          <w:p w14:paraId="6B53DF7D" w14:textId="77777777" w:rsidR="00527A07" w:rsidRPr="00BC486C" w:rsidRDefault="00527A07" w:rsidP="00DE1734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6517" w:type="dxa"/>
            <w:shd w:val="clear" w:color="auto" w:fill="DEEAF6" w:themeFill="accent5" w:themeFillTint="33"/>
          </w:tcPr>
          <w:p w14:paraId="0BB1A0DF" w14:textId="77777777" w:rsidR="00527A07" w:rsidRPr="00BC486C" w:rsidRDefault="00527A0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38753233" w14:textId="77777777" w:rsidR="00527A07" w:rsidRPr="00BC486C" w:rsidRDefault="00527A07" w:rsidP="00DE1734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0313A84C" w14:textId="77777777" w:rsidR="00527A07" w:rsidRPr="00BC486C" w:rsidRDefault="00527A07" w:rsidP="00DE1734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642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42C0FF4" w14:textId="77777777" w:rsidR="00527A07" w:rsidRDefault="00527A07" w:rsidP="00DE173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496CBACA" w14:textId="77777777" w:rsidR="00527A07" w:rsidRPr="008439ED" w:rsidRDefault="00527A07" w:rsidP="00DE1734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527A07" w:rsidRPr="006F31B3" w14:paraId="1BB69E3A" w14:textId="77777777" w:rsidTr="00FC6B04">
        <w:tc>
          <w:tcPr>
            <w:tcW w:w="530" w:type="dxa"/>
          </w:tcPr>
          <w:p w14:paraId="13B0365F" w14:textId="77777777" w:rsidR="00527A07" w:rsidRPr="006F31B3" w:rsidRDefault="00527A07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6A2295A1" w14:textId="63D2D97D" w:rsidR="00527A07" w:rsidRPr="00BC486C" w:rsidRDefault="00527A07" w:rsidP="00DE1734">
            <w:pPr>
              <w:spacing w:after="160" w:line="278" w:lineRule="auto"/>
              <w:jc w:val="both"/>
            </w:pPr>
            <w:r w:rsidRPr="00BC486C">
              <w:t>Nabízený produkt, výrobce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4BD32764" w14:textId="77777777" w:rsidR="00527A07" w:rsidRPr="006F31B3" w:rsidRDefault="00527A0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7E9B025D" w14:textId="77777777" w:rsidR="00527A07" w:rsidRPr="006F31B3" w:rsidRDefault="00527A07" w:rsidP="00DE1734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84732" w:rsidRPr="006F31B3" w14:paraId="1E65F21E" w14:textId="77777777" w:rsidTr="00FC6B04">
        <w:tc>
          <w:tcPr>
            <w:tcW w:w="530" w:type="dxa"/>
          </w:tcPr>
          <w:p w14:paraId="434E07F1" w14:textId="77777777" w:rsidR="00084732" w:rsidRPr="006F31B3" w:rsidRDefault="0008473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3938C35" w14:textId="7700BEC3" w:rsidR="00084732" w:rsidRPr="00BC486C" w:rsidRDefault="00084732" w:rsidP="00084732">
            <w:pPr>
              <w:spacing w:line="278" w:lineRule="auto"/>
              <w:jc w:val="both"/>
            </w:pPr>
            <w:r>
              <w:t xml:space="preserve">Montáž do stojanu, </w:t>
            </w:r>
            <w:proofErr w:type="spellStart"/>
            <w:r w:rsidRPr="00996355">
              <w:t>Rack</w:t>
            </w:r>
            <w:proofErr w:type="spellEnd"/>
            <w:r>
              <w:t xml:space="preserve"> 19“</w:t>
            </w:r>
            <w:r w:rsidRPr="00996355">
              <w:t xml:space="preserve"> provedení</w:t>
            </w:r>
            <w:r>
              <w:t xml:space="preserve">. </w:t>
            </w:r>
          </w:p>
        </w:tc>
        <w:tc>
          <w:tcPr>
            <w:tcW w:w="1175" w:type="dxa"/>
            <w:shd w:val="clear" w:color="auto" w:fill="FFFF00"/>
          </w:tcPr>
          <w:p w14:paraId="6E76970E" w14:textId="2D13B164" w:rsidR="00084732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568DF111" w14:textId="678925A3" w:rsidR="00084732" w:rsidRPr="006F31B3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84732" w:rsidRPr="006F31B3" w14:paraId="780EC7FF" w14:textId="77777777" w:rsidTr="00FC6B04">
        <w:tc>
          <w:tcPr>
            <w:tcW w:w="530" w:type="dxa"/>
          </w:tcPr>
          <w:p w14:paraId="2C21BCD5" w14:textId="77777777" w:rsidR="00084732" w:rsidRPr="006F31B3" w:rsidRDefault="0008473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55601C9" w14:textId="563CA5F4" w:rsidR="00084732" w:rsidRPr="00BC486C" w:rsidRDefault="00084732" w:rsidP="00084732">
            <w:pPr>
              <w:spacing w:line="278" w:lineRule="auto"/>
              <w:jc w:val="both"/>
            </w:pPr>
            <w:r w:rsidRPr="00520609">
              <w:t xml:space="preserve">Nabízená </w:t>
            </w:r>
            <w:r>
              <w:t>UPS musí umožnit provoz zařízení v DR lokalitě (</w:t>
            </w:r>
            <w:r w:rsidRPr="00562F24">
              <w:rPr>
                <w:i/>
                <w:iCs/>
              </w:rPr>
              <w:t>servery, diskové pole, pásková knihovna</w:t>
            </w:r>
            <w:r w:rsidR="00BA39EB" w:rsidRPr="00562F24">
              <w:rPr>
                <w:i/>
                <w:iCs/>
              </w:rPr>
              <w:t>, klimatizace</w:t>
            </w:r>
            <w:r>
              <w:t xml:space="preserve">) </w:t>
            </w:r>
            <w:r w:rsidR="000C2033" w:rsidRPr="00FC6B04">
              <w:rPr>
                <w:b/>
                <w:bCs/>
              </w:rPr>
              <w:t>při zátěži 8kW</w:t>
            </w:r>
            <w:r w:rsidR="000C2033">
              <w:t xml:space="preserve"> </w:t>
            </w:r>
            <w:r>
              <w:t xml:space="preserve">v případě výpadku po dobu alespoň </w:t>
            </w:r>
            <w:r w:rsidR="00F549DF">
              <w:t>1 hodin</w:t>
            </w:r>
            <w:r w:rsidR="00352361">
              <w:t>y a</w:t>
            </w:r>
            <w:r w:rsidR="00F549DF">
              <w:t xml:space="preserve"> </w:t>
            </w:r>
            <w:r>
              <w:t>30 minut</w:t>
            </w:r>
          </w:p>
        </w:tc>
        <w:tc>
          <w:tcPr>
            <w:tcW w:w="1175" w:type="dxa"/>
            <w:shd w:val="clear" w:color="auto" w:fill="FFFF00"/>
          </w:tcPr>
          <w:p w14:paraId="6F8F3DA7" w14:textId="1375D607" w:rsidR="00084732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53D345D" w14:textId="2AA08F07" w:rsidR="00084732" w:rsidRPr="006F31B3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84732" w:rsidRPr="006F31B3" w14:paraId="38C0843D" w14:textId="77777777" w:rsidTr="00FC6B04">
        <w:tc>
          <w:tcPr>
            <w:tcW w:w="530" w:type="dxa"/>
          </w:tcPr>
          <w:p w14:paraId="0068D19B" w14:textId="77777777" w:rsidR="00084732" w:rsidRPr="006F31B3" w:rsidRDefault="00084732" w:rsidP="008344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503DE1FA" w14:textId="49137F12" w:rsidR="00084732" w:rsidRPr="00BC486C" w:rsidRDefault="00084732" w:rsidP="00084732">
            <w:pPr>
              <w:spacing w:line="278" w:lineRule="auto"/>
              <w:jc w:val="both"/>
            </w:pPr>
            <w:r>
              <w:t xml:space="preserve">Max velikost </w:t>
            </w:r>
            <w:r w:rsidR="000C2033">
              <w:t xml:space="preserve">7 </w:t>
            </w:r>
            <w:r>
              <w:t>U</w:t>
            </w:r>
            <w:r w:rsidR="000C2033">
              <w:t xml:space="preserve"> </w:t>
            </w:r>
            <w:r w:rsidR="000C2033" w:rsidRPr="00EF0A72">
              <w:rPr>
                <w:i/>
                <w:iCs/>
              </w:rPr>
              <w:t>(bez bateriových modulů)</w:t>
            </w:r>
          </w:p>
        </w:tc>
        <w:tc>
          <w:tcPr>
            <w:tcW w:w="1175" w:type="dxa"/>
            <w:shd w:val="clear" w:color="auto" w:fill="FFFF00"/>
          </w:tcPr>
          <w:p w14:paraId="71131646" w14:textId="6C9BDA21" w:rsidR="00084732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044A7D96" w14:textId="320C14FB" w:rsidR="00084732" w:rsidRPr="006F31B3" w:rsidRDefault="00084732" w:rsidP="00084732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31186A4A" w14:textId="77777777" w:rsidTr="00FC6B04">
        <w:tc>
          <w:tcPr>
            <w:tcW w:w="530" w:type="dxa"/>
          </w:tcPr>
          <w:p w14:paraId="1EE90319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6C289DDC" w14:textId="3167546A" w:rsidR="00D4404F" w:rsidRDefault="00EF0A72" w:rsidP="00D4404F">
            <w:pPr>
              <w:spacing w:line="278" w:lineRule="auto"/>
              <w:jc w:val="both"/>
            </w:pPr>
            <w:r>
              <w:t>B</w:t>
            </w:r>
            <w:r w:rsidR="00D4404F">
              <w:t xml:space="preserve">ateriové moduly </w:t>
            </w:r>
            <w:r w:rsidR="00D4404F" w:rsidRPr="00EF0A72">
              <w:rPr>
                <w:i/>
                <w:iCs/>
              </w:rPr>
              <w:t xml:space="preserve">(uvést </w:t>
            </w:r>
            <w:r w:rsidRPr="00EF0A72">
              <w:rPr>
                <w:i/>
                <w:iCs/>
              </w:rPr>
              <w:t xml:space="preserve">typové označení a </w:t>
            </w:r>
            <w:r w:rsidR="00D4404F" w:rsidRPr="00EF0A72">
              <w:rPr>
                <w:i/>
                <w:iCs/>
              </w:rPr>
              <w:t>počet)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6D3D0192" w14:textId="6CCBFBA9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58723998" w14:textId="68826479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27CD9CEB" w14:textId="77777777" w:rsidTr="00FC6B04">
        <w:tc>
          <w:tcPr>
            <w:tcW w:w="530" w:type="dxa"/>
          </w:tcPr>
          <w:p w14:paraId="373881FD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0DDF9FDA" w14:textId="27C2F434" w:rsidR="00D4404F" w:rsidRPr="00BC486C" w:rsidRDefault="00D4404F" w:rsidP="00D4404F">
            <w:pPr>
              <w:spacing w:line="278" w:lineRule="auto"/>
              <w:jc w:val="both"/>
            </w:pPr>
            <w:r>
              <w:t>Management karta s RJ-45</w:t>
            </w:r>
          </w:p>
        </w:tc>
        <w:tc>
          <w:tcPr>
            <w:tcW w:w="1175" w:type="dxa"/>
            <w:shd w:val="clear" w:color="auto" w:fill="FFFF00"/>
          </w:tcPr>
          <w:p w14:paraId="570438F9" w14:textId="148DB7BB" w:rsidR="00D4404F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580A8CEF" w14:textId="1BCE2C8B" w:rsidR="00D4404F" w:rsidRPr="006F31B3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4C78CC19" w14:textId="77777777" w:rsidTr="009B349E">
        <w:tc>
          <w:tcPr>
            <w:tcW w:w="530" w:type="dxa"/>
          </w:tcPr>
          <w:p w14:paraId="449CC019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C82662F" w14:textId="4DBF2C7F" w:rsidR="00D4404F" w:rsidRDefault="00D4404F" w:rsidP="00D4404F">
            <w:pPr>
              <w:spacing w:line="278" w:lineRule="auto"/>
              <w:jc w:val="both"/>
            </w:pPr>
            <w:r w:rsidRPr="000C2033">
              <w:t xml:space="preserve">Dodání včetně </w:t>
            </w:r>
            <w:proofErr w:type="spellStart"/>
            <w:r w:rsidRPr="000C2033">
              <w:t>rail-kit</w:t>
            </w:r>
            <w:proofErr w:type="spellEnd"/>
            <w:r w:rsidRPr="000C2033">
              <w:t xml:space="preserve"> a </w:t>
            </w:r>
            <w:proofErr w:type="spellStart"/>
            <w:r w:rsidRPr="000C2033">
              <w:t>rack-mount</w:t>
            </w:r>
            <w:proofErr w:type="spellEnd"/>
            <w:r w:rsidRPr="000C2033">
              <w:t xml:space="preserve"> </w:t>
            </w:r>
            <w:proofErr w:type="spellStart"/>
            <w:r w:rsidRPr="000C2033">
              <w:t>kit</w:t>
            </w:r>
            <w:proofErr w:type="spellEnd"/>
          </w:p>
        </w:tc>
        <w:tc>
          <w:tcPr>
            <w:tcW w:w="1175" w:type="dxa"/>
            <w:shd w:val="clear" w:color="auto" w:fill="FFFF00"/>
          </w:tcPr>
          <w:p w14:paraId="4196F084" w14:textId="77777777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642" w:type="dxa"/>
            <w:shd w:val="clear" w:color="auto" w:fill="FFFF00"/>
          </w:tcPr>
          <w:p w14:paraId="5695D0D1" w14:textId="77777777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4404F" w:rsidRPr="006F31B3" w14:paraId="3B51BC01" w14:textId="77777777" w:rsidTr="00FC6B04">
        <w:tc>
          <w:tcPr>
            <w:tcW w:w="530" w:type="dxa"/>
          </w:tcPr>
          <w:p w14:paraId="2C64B227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E135484" w14:textId="33DBFE85" w:rsidR="00D4404F" w:rsidRDefault="00D4404F" w:rsidP="00D4404F">
            <w:pPr>
              <w:spacing w:line="278" w:lineRule="auto"/>
              <w:ind w:left="28" w:hanging="28"/>
              <w:jc w:val="both"/>
            </w:pPr>
            <w:r w:rsidRPr="00E12FE1">
              <w:t>Instalace a aktualizace firmware UPS na poslední doporučenou verzi</w:t>
            </w:r>
            <w:r>
              <w:t xml:space="preserve"> včetně n</w:t>
            </w:r>
            <w:r w:rsidRPr="00E12FE1">
              <w:t xml:space="preserve">astavení korektních </w:t>
            </w:r>
            <w:proofErr w:type="spellStart"/>
            <w:r w:rsidRPr="00BE062B">
              <w:t>shutdown</w:t>
            </w:r>
            <w:proofErr w:type="spellEnd"/>
            <w:r w:rsidRPr="00BE062B">
              <w:t xml:space="preserve"> virtuálních</w:t>
            </w:r>
            <w:r w:rsidRPr="00E12FE1">
              <w:t xml:space="preserve"> a fyzických serverů</w:t>
            </w:r>
          </w:p>
        </w:tc>
        <w:tc>
          <w:tcPr>
            <w:tcW w:w="1175" w:type="dxa"/>
            <w:shd w:val="clear" w:color="auto" w:fill="FFFF00"/>
          </w:tcPr>
          <w:p w14:paraId="369E1755" w14:textId="182CC8CD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9F1E760" w14:textId="605B2A83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483CD8ED" w14:textId="77777777" w:rsidTr="00FC6B04">
        <w:tc>
          <w:tcPr>
            <w:tcW w:w="530" w:type="dxa"/>
          </w:tcPr>
          <w:p w14:paraId="06D5CA0D" w14:textId="09DBDC31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52B500EE" w14:textId="00C58F03" w:rsidR="00D4404F" w:rsidRPr="00E12FE1" w:rsidRDefault="00D4404F" w:rsidP="00D4404F">
            <w:pPr>
              <w:spacing w:line="278" w:lineRule="auto"/>
              <w:ind w:left="28" w:hanging="28"/>
              <w:jc w:val="both"/>
            </w:pPr>
            <w:r>
              <w:t xml:space="preserve">Váha </w:t>
            </w:r>
            <w:r w:rsidR="008500E5">
              <w:t>sestavy – UPS</w:t>
            </w:r>
            <w:r>
              <w:t>, bateriové moduly</w:t>
            </w:r>
            <w:r w:rsidR="008500E5">
              <w:t xml:space="preserve"> </w:t>
            </w:r>
            <w:r w:rsidR="008500E5" w:rsidRPr="00FC6B04">
              <w:rPr>
                <w:i/>
                <w:iCs/>
              </w:rPr>
              <w:t>(uveďte)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04F18ABF" w14:textId="15BC87BA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41648486" w14:textId="7CAFB9FE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1DD371F9" w14:textId="77777777" w:rsidTr="00FC6B04">
        <w:tc>
          <w:tcPr>
            <w:tcW w:w="530" w:type="dxa"/>
          </w:tcPr>
          <w:p w14:paraId="7BD532E7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181151F8" w14:textId="77777777" w:rsidR="00D4404F" w:rsidRDefault="00D4404F" w:rsidP="00D4404F">
            <w:pPr>
              <w:jc w:val="both"/>
            </w:pPr>
            <w:r>
              <w:t>UPS</w:t>
            </w:r>
            <w:r w:rsidRPr="00C96B74">
              <w:t xml:space="preserve"> – </w:t>
            </w:r>
            <w:r>
              <w:t>záruka:</w:t>
            </w:r>
          </w:p>
          <w:p w14:paraId="6B82446C" w14:textId="77777777" w:rsidR="00D4404F" w:rsidRPr="003E45F8" w:rsidRDefault="00D4404F" w:rsidP="00D4404F">
            <w:pPr>
              <w:jc w:val="both"/>
            </w:pPr>
            <w:r>
              <w:t>záruka 5 let na kompletní HW, reakce v režimu NBD (další pracovní den)</w:t>
            </w:r>
          </w:p>
          <w:p w14:paraId="7F87DF50" w14:textId="77777777" w:rsidR="00D4404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oprava na místě instalace</w:t>
            </w:r>
          </w:p>
          <w:p w14:paraId="1A8EF87A" w14:textId="440E143F" w:rsidR="00D4404F" w:rsidRPr="00FD7ED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servis je poskytován výrobcem UPS</w:t>
            </w:r>
          </w:p>
          <w:p w14:paraId="79DF0FE6" w14:textId="77777777" w:rsidR="00D4404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jedno kontaktní místo pro nahlášení poruch</w:t>
            </w:r>
          </w:p>
          <w:p w14:paraId="49925B4E" w14:textId="5223A248" w:rsidR="00D4404F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C96B74">
              <w:rPr>
                <w:rFonts w:ascii="Times New Roman" w:hAnsi="Times New Roman" w:cs="Times New Roman"/>
              </w:rPr>
              <w:t>možnost stažení aktuálního SW a firmware ze stránek výrobce</w:t>
            </w:r>
          </w:p>
          <w:p w14:paraId="3D0EC0A1" w14:textId="4D25BED8" w:rsidR="00D4404F" w:rsidRPr="00BA39EB" w:rsidRDefault="00D4404F" w:rsidP="00D4404F">
            <w:pPr>
              <w:pStyle w:val="Odstavecseseznamem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</w:rPr>
            </w:pPr>
            <w:r w:rsidRPr="00BA39EB">
              <w:rPr>
                <w:rFonts w:ascii="Times New Roman" w:hAnsi="Times New Roman" w:cs="Times New Roman"/>
              </w:rPr>
              <w:t>možnost aktualizace firmware min. po dobu platné podpory</w:t>
            </w:r>
          </w:p>
        </w:tc>
        <w:tc>
          <w:tcPr>
            <w:tcW w:w="1175" w:type="dxa"/>
            <w:shd w:val="clear" w:color="auto" w:fill="FFFF00"/>
          </w:tcPr>
          <w:p w14:paraId="7A00ABF0" w14:textId="3E64645C" w:rsidR="00D4404F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06D11306" w14:textId="2C6B01AD" w:rsidR="00D4404F" w:rsidRPr="006F31B3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28BA4A24" w14:textId="77777777" w:rsidR="00527A07" w:rsidRDefault="00527A07" w:rsidP="00940CD0">
      <w:pPr>
        <w:spacing w:line="278" w:lineRule="auto"/>
        <w:jc w:val="both"/>
      </w:pPr>
    </w:p>
    <w:p w14:paraId="5CF67F8B" w14:textId="45E70EBC" w:rsidR="00527A07" w:rsidRDefault="000C2033" w:rsidP="000C2033">
      <w:pPr>
        <w:pStyle w:val="Odstavecseseznamem"/>
        <w:numPr>
          <w:ilvl w:val="0"/>
          <w:numId w:val="45"/>
        </w:numPr>
        <w:spacing w:line="278" w:lineRule="auto"/>
        <w:jc w:val="both"/>
      </w:pPr>
      <w:r>
        <w:t>Racková skříň</w:t>
      </w:r>
    </w:p>
    <w:p w14:paraId="344026E8" w14:textId="77777777" w:rsidR="000C2033" w:rsidRDefault="000C2033" w:rsidP="000C2033">
      <w:pPr>
        <w:spacing w:line="278" w:lineRule="auto"/>
        <w:jc w:val="both"/>
      </w:pPr>
    </w:p>
    <w:tbl>
      <w:tblPr>
        <w:tblStyle w:val="Mkatabulky"/>
        <w:tblW w:w="11864" w:type="dxa"/>
        <w:tblLook w:val="04A0" w:firstRow="1" w:lastRow="0" w:firstColumn="1" w:lastColumn="0" w:noHBand="0" w:noVBand="1"/>
      </w:tblPr>
      <w:tblGrid>
        <w:gridCol w:w="530"/>
        <w:gridCol w:w="6517"/>
        <w:gridCol w:w="1175"/>
        <w:gridCol w:w="3642"/>
      </w:tblGrid>
      <w:tr w:rsidR="000C2033" w:rsidRPr="008439ED" w14:paraId="44F9FCBF" w14:textId="77777777" w:rsidTr="00400F1F">
        <w:trPr>
          <w:tblHeader/>
        </w:trPr>
        <w:tc>
          <w:tcPr>
            <w:tcW w:w="530" w:type="dxa"/>
            <w:shd w:val="clear" w:color="auto" w:fill="DEEAF6" w:themeFill="accent5" w:themeFillTint="33"/>
          </w:tcPr>
          <w:p w14:paraId="182C6309" w14:textId="77777777" w:rsidR="000C2033" w:rsidRPr="00BC486C" w:rsidRDefault="000C2033" w:rsidP="00400F1F">
            <w:pPr>
              <w:spacing w:line="278" w:lineRule="auto"/>
              <w:jc w:val="both"/>
              <w:rPr>
                <w:b/>
                <w:bCs/>
              </w:rPr>
            </w:pPr>
          </w:p>
        </w:tc>
        <w:tc>
          <w:tcPr>
            <w:tcW w:w="6517" w:type="dxa"/>
            <w:shd w:val="clear" w:color="auto" w:fill="DEEAF6" w:themeFill="accent5" w:themeFillTint="33"/>
          </w:tcPr>
          <w:p w14:paraId="79DFFBCD" w14:textId="77777777" w:rsidR="000C2033" w:rsidRPr="00BC486C" w:rsidRDefault="000C2033" w:rsidP="00400F1F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Požadovaný parametr, vlastnost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20CBD5C5" w14:textId="77777777" w:rsidR="000C2033" w:rsidRPr="00BC486C" w:rsidRDefault="000C2033" w:rsidP="00400F1F">
            <w:pPr>
              <w:spacing w:after="160" w:line="278" w:lineRule="auto"/>
              <w:jc w:val="both"/>
              <w:rPr>
                <w:b/>
                <w:bCs/>
              </w:rPr>
            </w:pPr>
            <w:r w:rsidRPr="00BC486C">
              <w:rPr>
                <w:b/>
                <w:bCs/>
              </w:rPr>
              <w:t>Splňuje</w:t>
            </w:r>
          </w:p>
          <w:p w14:paraId="46D4A86E" w14:textId="77777777" w:rsidR="000C2033" w:rsidRPr="00BC486C" w:rsidRDefault="000C2033" w:rsidP="00400F1F">
            <w:pPr>
              <w:spacing w:after="160" w:line="278" w:lineRule="auto"/>
              <w:rPr>
                <w:b/>
                <w:bCs/>
              </w:rPr>
            </w:pPr>
            <w:r w:rsidRPr="00BC486C">
              <w:rPr>
                <w:b/>
                <w:bCs/>
              </w:rPr>
              <w:t>(ANO / NE)</w:t>
            </w:r>
          </w:p>
        </w:tc>
        <w:tc>
          <w:tcPr>
            <w:tcW w:w="3642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74E50D6" w14:textId="77777777" w:rsidR="000C2033" w:rsidRDefault="000C2033" w:rsidP="00400F1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D26ED">
              <w:rPr>
                <w:rFonts w:ascii="Calibri" w:hAnsi="Calibri" w:cs="Calibri"/>
                <w:b/>
                <w:bCs/>
                <w:color w:val="000000"/>
              </w:rPr>
              <w:t>Nabízené řešení, včetně vysvětlení, jak je zadání naplněno</w:t>
            </w:r>
          </w:p>
          <w:p w14:paraId="42800985" w14:textId="77777777" w:rsidR="000C2033" w:rsidRPr="008439ED" w:rsidRDefault="000C2033" w:rsidP="00400F1F">
            <w:pPr>
              <w:spacing w:after="160" w:line="278" w:lineRule="auto"/>
              <w:jc w:val="both"/>
              <w:rPr>
                <w:sz w:val="18"/>
                <w:szCs w:val="18"/>
              </w:rPr>
            </w:pPr>
            <w:r w:rsidRPr="008439ED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</w:rPr>
              <w:t>(instrukce [DOPLNÍ ÚČASTNÍK] je uvedena u položek, kde je popis relevantní)</w:t>
            </w:r>
          </w:p>
        </w:tc>
      </w:tr>
      <w:tr w:rsidR="000C2033" w:rsidRPr="006F31B3" w14:paraId="04384688" w14:textId="77777777" w:rsidTr="00400F1F">
        <w:tc>
          <w:tcPr>
            <w:tcW w:w="530" w:type="dxa"/>
          </w:tcPr>
          <w:p w14:paraId="45620587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5C7AD339" w14:textId="6FABE8D3" w:rsidR="000C2033" w:rsidRPr="00BC486C" w:rsidRDefault="000C2033" w:rsidP="000C2033">
            <w:pPr>
              <w:spacing w:after="160" w:line="278" w:lineRule="auto"/>
              <w:jc w:val="both"/>
            </w:pPr>
            <w:r>
              <w:t>Volně stojící 19“</w:t>
            </w:r>
            <w:r w:rsidRPr="00996355">
              <w:t xml:space="preserve"> </w:t>
            </w:r>
            <w:r>
              <w:t xml:space="preserve">racková skříň 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6F0620F9" w14:textId="77777777" w:rsidR="000C2033" w:rsidRPr="006F31B3" w:rsidRDefault="000C2033" w:rsidP="000C2033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592BE68B" w14:textId="77777777" w:rsidR="000C2033" w:rsidRPr="006F31B3" w:rsidRDefault="000C2033" w:rsidP="000C2033">
            <w:pPr>
              <w:spacing w:after="160" w:line="278" w:lineRule="auto"/>
              <w:jc w:val="center"/>
              <w:rPr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279898A9" w14:textId="77777777" w:rsidTr="000C2033">
        <w:tc>
          <w:tcPr>
            <w:tcW w:w="530" w:type="dxa"/>
          </w:tcPr>
          <w:p w14:paraId="62827F74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36068A5" w14:textId="7EC506E2" w:rsidR="000C2033" w:rsidRDefault="00BA39EB" w:rsidP="000C2033">
            <w:pPr>
              <w:spacing w:line="278" w:lineRule="auto"/>
              <w:jc w:val="both"/>
            </w:pPr>
            <w:r>
              <w:t xml:space="preserve">Výška 42U </w:t>
            </w:r>
          </w:p>
        </w:tc>
        <w:tc>
          <w:tcPr>
            <w:tcW w:w="1175" w:type="dxa"/>
            <w:shd w:val="clear" w:color="auto" w:fill="FFFF00"/>
          </w:tcPr>
          <w:p w14:paraId="649B642C" w14:textId="2643214F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385ECAD8" w14:textId="78618EF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4ECBCDA9" w14:textId="77777777" w:rsidTr="00400F1F">
        <w:tc>
          <w:tcPr>
            <w:tcW w:w="530" w:type="dxa"/>
          </w:tcPr>
          <w:p w14:paraId="7DF66F52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7219AB86" w14:textId="29471EB5" w:rsidR="000C2033" w:rsidRPr="00BC486C" w:rsidRDefault="00BA39EB" w:rsidP="000C2033">
            <w:pPr>
              <w:spacing w:line="278" w:lineRule="auto"/>
              <w:jc w:val="both"/>
            </w:pPr>
            <w:r>
              <w:t>Z výrobního programu shodného výrobce dodávané UPS</w:t>
            </w:r>
          </w:p>
        </w:tc>
        <w:tc>
          <w:tcPr>
            <w:tcW w:w="1175" w:type="dxa"/>
            <w:shd w:val="clear" w:color="auto" w:fill="FFFF00"/>
          </w:tcPr>
          <w:p w14:paraId="5DD634EE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7DB97509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3C0235CE" w14:textId="77777777" w:rsidTr="00400F1F">
        <w:tc>
          <w:tcPr>
            <w:tcW w:w="530" w:type="dxa"/>
          </w:tcPr>
          <w:p w14:paraId="7B9D9BBE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686CAF92" w14:textId="4A406F7F" w:rsidR="000C2033" w:rsidRPr="00BC486C" w:rsidRDefault="000C2033" w:rsidP="000C2033">
            <w:pPr>
              <w:spacing w:line="278" w:lineRule="auto"/>
              <w:jc w:val="both"/>
            </w:pPr>
            <w:r>
              <w:t>Šířka x Hloubka min.  800x1000 mm</w:t>
            </w:r>
          </w:p>
        </w:tc>
        <w:tc>
          <w:tcPr>
            <w:tcW w:w="1175" w:type="dxa"/>
            <w:shd w:val="clear" w:color="auto" w:fill="FFFF00"/>
          </w:tcPr>
          <w:p w14:paraId="2C987571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FDE3E20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52EC7EA1" w14:textId="77777777" w:rsidTr="00400F1F">
        <w:tc>
          <w:tcPr>
            <w:tcW w:w="530" w:type="dxa"/>
          </w:tcPr>
          <w:p w14:paraId="3BD6F421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0607D17" w14:textId="50DC5B88" w:rsidR="000C2033" w:rsidRPr="00BC486C" w:rsidRDefault="000C2033" w:rsidP="000C2033">
            <w:pPr>
              <w:spacing w:line="278" w:lineRule="auto"/>
              <w:jc w:val="both"/>
            </w:pPr>
            <w:r>
              <w:t>Provedení Ocelový plech, práškově lakovaný v černé barvě</w:t>
            </w:r>
          </w:p>
        </w:tc>
        <w:tc>
          <w:tcPr>
            <w:tcW w:w="1175" w:type="dxa"/>
            <w:shd w:val="clear" w:color="auto" w:fill="FFFF00"/>
          </w:tcPr>
          <w:p w14:paraId="50ABB2CC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65F714F9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2DFADB0B" w14:textId="77777777" w:rsidTr="00400F1F">
        <w:tc>
          <w:tcPr>
            <w:tcW w:w="530" w:type="dxa"/>
          </w:tcPr>
          <w:p w14:paraId="55C2CF16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D8F6EB6" w14:textId="5ECBA29B" w:rsidR="000C2033" w:rsidRPr="00BC486C" w:rsidRDefault="000C2033" w:rsidP="000C2033">
            <w:pPr>
              <w:spacing w:line="278" w:lineRule="auto"/>
              <w:jc w:val="both"/>
            </w:pPr>
            <w:r>
              <w:t xml:space="preserve">Dodání včetně příslušenství: Podstavec, kabelové vstupy, </w:t>
            </w:r>
            <w:proofErr w:type="spellStart"/>
            <w:r>
              <w:t>cable</w:t>
            </w:r>
            <w:proofErr w:type="spellEnd"/>
            <w:r>
              <w:t xml:space="preserve"> management, uzemnění</w:t>
            </w:r>
          </w:p>
        </w:tc>
        <w:tc>
          <w:tcPr>
            <w:tcW w:w="1175" w:type="dxa"/>
            <w:shd w:val="clear" w:color="auto" w:fill="FFFF00"/>
          </w:tcPr>
          <w:p w14:paraId="72970F49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28325530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478EBA41" w14:textId="77777777" w:rsidTr="00400F1F">
        <w:tc>
          <w:tcPr>
            <w:tcW w:w="530" w:type="dxa"/>
          </w:tcPr>
          <w:p w14:paraId="0BB20F37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8FE58C4" w14:textId="7C279E49" w:rsidR="000C2033" w:rsidRDefault="000C2033" w:rsidP="000C2033">
            <w:pPr>
              <w:spacing w:line="278" w:lineRule="auto"/>
              <w:jc w:val="both"/>
            </w:pPr>
            <w:r>
              <w:t xml:space="preserve">Přední a zadní perforované dveře min. </w:t>
            </w:r>
            <w:r w:rsidR="00BA39EB">
              <w:t>70 %</w:t>
            </w:r>
            <w:r>
              <w:t xml:space="preserve"> s uzamykatelným zámkem</w:t>
            </w:r>
          </w:p>
        </w:tc>
        <w:tc>
          <w:tcPr>
            <w:tcW w:w="1175" w:type="dxa"/>
            <w:shd w:val="clear" w:color="auto" w:fill="FFFF00"/>
          </w:tcPr>
          <w:p w14:paraId="60A04259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642" w:type="dxa"/>
            <w:shd w:val="clear" w:color="auto" w:fill="FFFF00"/>
          </w:tcPr>
          <w:p w14:paraId="7F1E46CA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C2033" w:rsidRPr="006F31B3" w14:paraId="39DBA18C" w14:textId="77777777" w:rsidTr="00400F1F">
        <w:tc>
          <w:tcPr>
            <w:tcW w:w="530" w:type="dxa"/>
          </w:tcPr>
          <w:p w14:paraId="498C27A7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20DA1BEB" w14:textId="76B001CF" w:rsidR="000C2033" w:rsidRDefault="000C2033" w:rsidP="000C2033">
            <w:pPr>
              <w:spacing w:line="278" w:lineRule="auto"/>
              <w:ind w:left="28" w:hanging="28"/>
              <w:jc w:val="both"/>
            </w:pPr>
            <w:r>
              <w:t>Ventilátor spodní a horní, řízeny termostatem s nastavitelnou teplotní hysterezí</w:t>
            </w:r>
          </w:p>
        </w:tc>
        <w:tc>
          <w:tcPr>
            <w:tcW w:w="1175" w:type="dxa"/>
            <w:shd w:val="clear" w:color="auto" w:fill="FFFF00"/>
          </w:tcPr>
          <w:p w14:paraId="6A6DCF93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11C12601" w14:textId="77777777" w:rsidR="000C2033" w:rsidRPr="00CB53F5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0C2033" w:rsidRPr="006F31B3" w14:paraId="53FBEBC6" w14:textId="77777777" w:rsidTr="00400F1F">
        <w:tc>
          <w:tcPr>
            <w:tcW w:w="530" w:type="dxa"/>
          </w:tcPr>
          <w:p w14:paraId="39D13FA4" w14:textId="77777777" w:rsidR="000C2033" w:rsidRPr="006F31B3" w:rsidRDefault="000C2033" w:rsidP="000C2033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0B1053A0" w14:textId="1F8414A3" w:rsidR="000C2033" w:rsidRPr="000C2033" w:rsidRDefault="00BA39EB" w:rsidP="000C2033">
            <w:pPr>
              <w:jc w:val="both"/>
              <w:rPr>
                <w:rFonts w:ascii="Times New Roman" w:hAnsi="Times New Roman" w:cs="Times New Roman"/>
              </w:rPr>
            </w:pPr>
            <w:r>
              <w:t>Statická n</w:t>
            </w:r>
            <w:r w:rsidR="000C2033">
              <w:t xml:space="preserve">osnost min. </w:t>
            </w:r>
            <w:r>
              <w:t>1000 kg</w:t>
            </w:r>
            <w:r w:rsidR="000C2033">
              <w:t xml:space="preserve"> </w:t>
            </w:r>
          </w:p>
        </w:tc>
        <w:tc>
          <w:tcPr>
            <w:tcW w:w="1175" w:type="dxa"/>
            <w:shd w:val="clear" w:color="auto" w:fill="FFFF00"/>
          </w:tcPr>
          <w:p w14:paraId="0C64D8BA" w14:textId="77777777" w:rsidR="000C203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  <w:tc>
          <w:tcPr>
            <w:tcW w:w="3642" w:type="dxa"/>
            <w:shd w:val="clear" w:color="auto" w:fill="FFFF00"/>
          </w:tcPr>
          <w:p w14:paraId="13DB0282" w14:textId="77777777" w:rsidR="000C2033" w:rsidRPr="006F31B3" w:rsidRDefault="000C2033" w:rsidP="000C2033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CB53F5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  <w:tr w:rsidR="00D4404F" w:rsidRPr="006F31B3" w14:paraId="5C718DCE" w14:textId="77777777" w:rsidTr="00D4404F">
        <w:tc>
          <w:tcPr>
            <w:tcW w:w="530" w:type="dxa"/>
          </w:tcPr>
          <w:p w14:paraId="17C078F2" w14:textId="77777777" w:rsidR="00D4404F" w:rsidRPr="006F31B3" w:rsidRDefault="00D4404F" w:rsidP="00D4404F">
            <w:pPr>
              <w:pStyle w:val="Odstavecseseznamem"/>
              <w:numPr>
                <w:ilvl w:val="0"/>
                <w:numId w:val="14"/>
              </w:numPr>
              <w:ind w:left="0" w:firstLine="0"/>
              <w:jc w:val="both"/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6517" w:type="dxa"/>
          </w:tcPr>
          <w:p w14:paraId="4DEC8B6B" w14:textId="0D48ACED" w:rsidR="00D4404F" w:rsidRDefault="00D4404F" w:rsidP="00D4404F">
            <w:pPr>
              <w:jc w:val="both"/>
            </w:pPr>
            <w:r>
              <w:t>Váha rackové skříně</w:t>
            </w:r>
            <w:r w:rsidR="008500E5">
              <w:t xml:space="preserve"> </w:t>
            </w:r>
            <w:r w:rsidR="008500E5" w:rsidRPr="008500E5">
              <w:rPr>
                <w:i/>
                <w:iCs/>
              </w:rPr>
              <w:t>(uveďte)</w:t>
            </w:r>
          </w:p>
        </w:tc>
        <w:tc>
          <w:tcPr>
            <w:tcW w:w="1175" w:type="dxa"/>
            <w:shd w:val="clear" w:color="auto" w:fill="FFFF00"/>
            <w:vAlign w:val="center"/>
          </w:tcPr>
          <w:p w14:paraId="06AD67DC" w14:textId="43004BEC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  <w:tc>
          <w:tcPr>
            <w:tcW w:w="3642" w:type="dxa"/>
            <w:shd w:val="clear" w:color="auto" w:fill="FFFF00"/>
            <w:vAlign w:val="center"/>
          </w:tcPr>
          <w:p w14:paraId="45760A2F" w14:textId="7D6D8089" w:rsidR="00D4404F" w:rsidRPr="00CB53F5" w:rsidRDefault="00D4404F" w:rsidP="00D4404F">
            <w:pPr>
              <w:spacing w:line="278" w:lineRule="auto"/>
              <w:jc w:val="center"/>
              <w:rPr>
                <w:rFonts w:cs="Arial"/>
                <w:i/>
                <w:iCs/>
                <w:color w:val="000000"/>
                <w:sz w:val="16"/>
                <w:szCs w:val="16"/>
              </w:rPr>
            </w:pPr>
            <w:r w:rsidRPr="006F31B3">
              <w:rPr>
                <w:rFonts w:cs="Arial"/>
                <w:i/>
                <w:iCs/>
                <w:color w:val="000000"/>
                <w:sz w:val="16"/>
                <w:szCs w:val="16"/>
              </w:rPr>
              <w:t>[DOPLNÍ ÚČASTNÍK]</w:t>
            </w:r>
          </w:p>
        </w:tc>
      </w:tr>
    </w:tbl>
    <w:p w14:paraId="7A8356CD" w14:textId="77777777" w:rsidR="000C2033" w:rsidRPr="00BC486C" w:rsidRDefault="000C2033" w:rsidP="000C2033">
      <w:pPr>
        <w:spacing w:line="278" w:lineRule="auto"/>
        <w:jc w:val="both"/>
      </w:pPr>
    </w:p>
    <w:sectPr w:rsidR="000C2033" w:rsidRPr="00BC486C" w:rsidSect="00D8589A">
      <w:pgSz w:w="16838" w:h="11906" w:orient="landscape"/>
      <w:pgMar w:top="1417" w:right="2836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316A9" w14:textId="77777777" w:rsidR="002A1A73" w:rsidRPr="00FF0AD3" w:rsidRDefault="002A1A73" w:rsidP="008401BD">
      <w:pPr>
        <w:spacing w:after="0" w:line="240" w:lineRule="auto"/>
      </w:pPr>
      <w:r w:rsidRPr="00FF0AD3">
        <w:separator/>
      </w:r>
    </w:p>
  </w:endnote>
  <w:endnote w:type="continuationSeparator" w:id="0">
    <w:p w14:paraId="6CA823DD" w14:textId="77777777" w:rsidR="002A1A73" w:rsidRPr="00FF0AD3" w:rsidRDefault="002A1A73" w:rsidP="008401BD">
      <w:pPr>
        <w:spacing w:after="0" w:line="240" w:lineRule="auto"/>
      </w:pPr>
      <w:r w:rsidRPr="00FF0AD3">
        <w:continuationSeparator/>
      </w:r>
    </w:p>
  </w:endnote>
  <w:endnote w:type="continuationNotice" w:id="1">
    <w:p w14:paraId="5D77A479" w14:textId="77777777" w:rsidR="002A1A73" w:rsidRPr="00FF0AD3" w:rsidRDefault="002A1A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6D96D" w14:textId="60C92622" w:rsidR="008C48D7" w:rsidRPr="00FF0AD3" w:rsidRDefault="008C48D7" w:rsidP="008C48D7">
    <w:pPr>
      <w:autoSpaceDE w:val="0"/>
      <w:autoSpaceDN w:val="0"/>
      <w:adjustRightInd w:val="0"/>
      <w:spacing w:before="240"/>
      <w:ind w:left="4956"/>
      <w:jc w:val="right"/>
      <w:rPr>
        <w:rFonts w:ascii="ArialMT" w:hAnsi="ArialMT" w:cs="ArialMT"/>
        <w:sz w:val="12"/>
        <w:szCs w:val="12"/>
      </w:rPr>
    </w:pPr>
    <w:r w:rsidRPr="00FF0AD3">
      <w:rPr>
        <w:sz w:val="16"/>
        <w:szCs w:val="16"/>
      </w:rPr>
      <w:t xml:space="preserve">Strana </w:t>
    </w:r>
    <w:r w:rsidRPr="00FF0AD3">
      <w:rPr>
        <w:b/>
        <w:bCs/>
        <w:sz w:val="16"/>
        <w:szCs w:val="16"/>
      </w:rPr>
      <w:fldChar w:fldCharType="begin"/>
    </w:r>
    <w:r w:rsidRPr="00FF0AD3">
      <w:rPr>
        <w:b/>
        <w:bCs/>
        <w:sz w:val="16"/>
        <w:szCs w:val="16"/>
      </w:rPr>
      <w:instrText>PAGE  \* Arabic  \* MERGEFORMAT</w:instrText>
    </w:r>
    <w:r w:rsidRPr="00FF0AD3">
      <w:rPr>
        <w:b/>
        <w:bCs/>
        <w:sz w:val="16"/>
        <w:szCs w:val="16"/>
      </w:rPr>
      <w:fldChar w:fldCharType="separate"/>
    </w:r>
    <w:r w:rsidRPr="00FF0AD3">
      <w:rPr>
        <w:b/>
        <w:bCs/>
        <w:sz w:val="16"/>
        <w:szCs w:val="16"/>
      </w:rPr>
      <w:t>1</w:t>
    </w:r>
    <w:r w:rsidRPr="00FF0AD3">
      <w:rPr>
        <w:b/>
        <w:bCs/>
        <w:sz w:val="16"/>
        <w:szCs w:val="16"/>
      </w:rPr>
      <w:fldChar w:fldCharType="end"/>
    </w:r>
    <w:r w:rsidRPr="00FF0AD3">
      <w:rPr>
        <w:sz w:val="16"/>
        <w:szCs w:val="16"/>
      </w:rPr>
      <w:t xml:space="preserve"> z </w:t>
    </w:r>
    <w:r w:rsidRPr="00FF0AD3">
      <w:rPr>
        <w:b/>
        <w:bCs/>
        <w:sz w:val="16"/>
        <w:szCs w:val="16"/>
      </w:rPr>
      <w:fldChar w:fldCharType="begin"/>
    </w:r>
    <w:r w:rsidRPr="00FF0AD3">
      <w:rPr>
        <w:b/>
        <w:bCs/>
        <w:sz w:val="16"/>
        <w:szCs w:val="16"/>
      </w:rPr>
      <w:instrText>NUMPAGES  \* Arabic  \* MERGEFORMAT</w:instrText>
    </w:r>
    <w:r w:rsidRPr="00FF0AD3">
      <w:rPr>
        <w:b/>
        <w:bCs/>
        <w:sz w:val="16"/>
        <w:szCs w:val="16"/>
      </w:rPr>
      <w:fldChar w:fldCharType="separate"/>
    </w:r>
    <w:r w:rsidRPr="00FF0AD3">
      <w:rPr>
        <w:b/>
        <w:bCs/>
        <w:sz w:val="16"/>
        <w:szCs w:val="16"/>
      </w:rPr>
      <w:t>1</w:t>
    </w:r>
    <w:r w:rsidRPr="00FF0AD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C635B" w14:textId="77777777" w:rsidR="002A1A73" w:rsidRPr="00FF0AD3" w:rsidRDefault="002A1A73" w:rsidP="008401BD">
      <w:pPr>
        <w:spacing w:after="0" w:line="240" w:lineRule="auto"/>
      </w:pPr>
      <w:r w:rsidRPr="00FF0AD3">
        <w:separator/>
      </w:r>
    </w:p>
  </w:footnote>
  <w:footnote w:type="continuationSeparator" w:id="0">
    <w:p w14:paraId="19466857" w14:textId="77777777" w:rsidR="002A1A73" w:rsidRPr="00FF0AD3" w:rsidRDefault="002A1A73" w:rsidP="008401BD">
      <w:pPr>
        <w:spacing w:after="0" w:line="240" w:lineRule="auto"/>
      </w:pPr>
      <w:r w:rsidRPr="00FF0AD3">
        <w:continuationSeparator/>
      </w:r>
    </w:p>
  </w:footnote>
  <w:footnote w:type="continuationNotice" w:id="1">
    <w:p w14:paraId="33086277" w14:textId="77777777" w:rsidR="002A1A73" w:rsidRPr="00FF0AD3" w:rsidRDefault="002A1A73">
      <w:pPr>
        <w:spacing w:after="0" w:line="240" w:lineRule="auto"/>
      </w:pPr>
    </w:p>
  </w:footnote>
  <w:footnote w:id="2">
    <w:p w14:paraId="47BC1A77" w14:textId="6AD58CE3" w:rsidR="00C801FC" w:rsidRDefault="00C801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801FC">
        <w:t xml:space="preserve">(bude </w:t>
      </w:r>
      <w:r w:rsidR="00D63B70" w:rsidRPr="00C801FC">
        <w:t>z migrován</w:t>
      </w:r>
      <w:r w:rsidR="00D63B70">
        <w:t>o</w:t>
      </w:r>
      <w:r w:rsidRPr="00C801FC">
        <w:t xml:space="preserve"> mimo tento projekt na verzi 2022)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1D08A" w14:textId="0E72609B" w:rsidR="00191034" w:rsidRPr="00FF0AD3" w:rsidRDefault="0083443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AA85F30" wp14:editId="6154D4BE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0"/>
              <wp:wrapNone/>
              <wp:docPr id="19311517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A535F0" w14:textId="61132415" w:rsidR="00191034" w:rsidRPr="00FF0AD3" w:rsidRDefault="00191034" w:rsidP="00191034">
                          <w:pPr>
                            <w:spacing w:after="0"/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FF0AD3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4AA85F3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16.25pt;margin-top:0;width:34.95pt;height:34.95pt;z-index:251659264;visibility:visible;mso-wrap-style:none;mso-width-percent:0;mso-height-percent:0;mso-wrap-distance-left:0;mso-wrap-distance-top:0;mso-wrap-distance-right:0;mso-wrap-distance-bottom:0;mso-position-horizontal:righ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" filled="f" stroked="f">
              <v:textbox style="mso-fit-shape-to-text:t" inset="0,15pt,20pt,0">
                <w:txbxContent>
                  <w:p w14:paraId="54A535F0" w14:textId="61132415" w:rsidR="00191034" w:rsidRPr="00FF0AD3" w:rsidRDefault="00191034" w:rsidP="00191034">
                    <w:pPr>
                      <w:spacing w:after="0"/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FF0AD3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90889" w14:textId="5842D17A" w:rsidR="00E4271B" w:rsidRPr="00C8117A" w:rsidRDefault="00010932" w:rsidP="00C8117A">
    <w:pPr>
      <w:pStyle w:val="Zhlav"/>
    </w:pPr>
    <w:bookmarkStart w:id="4" w:name="_Hlk93321467"/>
    <w:r w:rsidRPr="00A32B6A">
      <w:rPr>
        <w:noProof/>
      </w:rPr>
      <w:drawing>
        <wp:anchor distT="0" distB="0" distL="114300" distR="114300" simplePos="0" relativeHeight="251655680" behindDoc="0" locked="0" layoutInCell="1" allowOverlap="1" wp14:anchorId="07B498A8" wp14:editId="3FFDDF75">
          <wp:simplePos x="0" y="0"/>
          <wp:positionH relativeFrom="column">
            <wp:posOffset>5105400</wp:posOffset>
          </wp:positionH>
          <wp:positionV relativeFrom="paragraph">
            <wp:posOffset>199390</wp:posOffset>
          </wp:positionV>
          <wp:extent cx="1123950" cy="691336"/>
          <wp:effectExtent l="0" t="0" r="0" b="0"/>
          <wp:wrapSquare wrapText="bothSides"/>
          <wp:docPr id="96963103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193637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6913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bookmarkEnd w:id="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01C5A" w14:textId="3AC3AD8F" w:rsidR="00191034" w:rsidRPr="00FF0AD3" w:rsidRDefault="0083443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866479B" wp14:editId="0ECF1E22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0"/>
              <wp:wrapNone/>
              <wp:docPr id="1366830399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982DF1" w14:textId="47277C13" w:rsidR="00191034" w:rsidRPr="00FF0AD3" w:rsidRDefault="00191034" w:rsidP="00191034">
                          <w:pPr>
                            <w:spacing w:after="0"/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FF0AD3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1866479B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style="position:absolute;margin-left:-16.25pt;margin-top:0;width:34.95pt;height:34.95pt;z-index:251658240;visibility:visible;mso-wrap-style:none;mso-width-percent:0;mso-height-percent:0;mso-wrap-distance-left:0;mso-wrap-distance-top:0;mso-wrap-distance-right:0;mso-wrap-distance-bottom:0;mso-position-horizontal:righ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" filled="f" stroked="f">
              <v:textbox style="mso-fit-shape-to-text:t" inset="0,15pt,20pt,0">
                <w:txbxContent>
                  <w:p w14:paraId="76982DF1" w14:textId="47277C13" w:rsidR="00191034" w:rsidRPr="00FF0AD3" w:rsidRDefault="00191034" w:rsidP="00191034">
                    <w:pPr>
                      <w:spacing w:after="0"/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FF0AD3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4670" w14:textId="089EAAEE" w:rsidR="00DB2A6E" w:rsidRPr="00C8117A" w:rsidRDefault="00DB2A6E" w:rsidP="00C8117A">
    <w:pPr>
      <w:pStyle w:val="Zhlav"/>
    </w:pPr>
    <w:r>
      <w:ptab w:relativeTo="margin" w:alignment="center" w:leader="none"/>
    </w:r>
    <w:r>
      <w:ptab w:relativeTo="margin" w:alignment="left" w:leader="none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57FEA" w14:textId="585E1490" w:rsidR="00ED40BF" w:rsidRPr="00C8117A" w:rsidRDefault="00ED40BF" w:rsidP="00C8117A">
    <w:pPr>
      <w:pStyle w:val="Zhlav"/>
    </w:pPr>
    <w:r w:rsidRPr="00A32B6A">
      <w:rPr>
        <w:noProof/>
      </w:rPr>
      <w:drawing>
        <wp:anchor distT="0" distB="0" distL="114300" distR="114300" simplePos="0" relativeHeight="251661824" behindDoc="0" locked="0" layoutInCell="1" allowOverlap="1" wp14:anchorId="75434BB5" wp14:editId="09725709">
          <wp:simplePos x="0" y="0"/>
          <wp:positionH relativeFrom="column">
            <wp:posOffset>5186680</wp:posOffset>
          </wp:positionH>
          <wp:positionV relativeFrom="paragraph">
            <wp:posOffset>-249555</wp:posOffset>
          </wp:positionV>
          <wp:extent cx="1123950" cy="690880"/>
          <wp:effectExtent l="0" t="0" r="0" b="0"/>
          <wp:wrapSquare wrapText="bothSides"/>
          <wp:docPr id="53170015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193637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3950" cy="690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lef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B2662"/>
    <w:multiLevelType w:val="hybridMultilevel"/>
    <w:tmpl w:val="559A8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2149E"/>
    <w:multiLevelType w:val="hybridMultilevel"/>
    <w:tmpl w:val="3A647FCC"/>
    <w:lvl w:ilvl="0" w:tplc="740C56CA">
      <w:start w:val="1"/>
      <w:numFmt w:val="bullet"/>
      <w:pStyle w:val="2-2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82EE7"/>
    <w:multiLevelType w:val="hybridMultilevel"/>
    <w:tmpl w:val="0BC04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251FA"/>
    <w:multiLevelType w:val="hybridMultilevel"/>
    <w:tmpl w:val="27ECE200"/>
    <w:lvl w:ilvl="0" w:tplc="A3824AA6">
      <w:start w:val="1"/>
      <w:numFmt w:val="decimal"/>
      <w:lvlText w:val="tab. č.%1"/>
      <w:lvlJc w:val="left"/>
      <w:pPr>
        <w:ind w:left="720" w:hanging="360"/>
      </w:pPr>
      <w:rPr>
        <w:rFonts w:hint="default"/>
        <w:color w:val="2E74B5" w:themeColor="accent5" w:themeShade="BF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E3412"/>
    <w:multiLevelType w:val="hybridMultilevel"/>
    <w:tmpl w:val="8C448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A04A78"/>
    <w:multiLevelType w:val="hybridMultilevel"/>
    <w:tmpl w:val="E59AE7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0093E"/>
    <w:multiLevelType w:val="hybridMultilevel"/>
    <w:tmpl w:val="851AD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D210D"/>
    <w:multiLevelType w:val="hybridMultilevel"/>
    <w:tmpl w:val="4484E1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D2443"/>
    <w:multiLevelType w:val="hybridMultilevel"/>
    <w:tmpl w:val="B3EA8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1567B"/>
    <w:multiLevelType w:val="hybridMultilevel"/>
    <w:tmpl w:val="51A6B4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F3A02"/>
    <w:multiLevelType w:val="hybridMultilevel"/>
    <w:tmpl w:val="044AF5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92094"/>
    <w:multiLevelType w:val="hybridMultilevel"/>
    <w:tmpl w:val="FCB0962E"/>
    <w:lvl w:ilvl="0" w:tplc="04050017">
      <w:start w:val="1"/>
      <w:numFmt w:val="lowerLetter"/>
      <w:lvlText w:val="%1)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2" w15:restartNumberingAfterBreak="0">
    <w:nsid w:val="2D6C45EC"/>
    <w:multiLevelType w:val="hybridMultilevel"/>
    <w:tmpl w:val="42A412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892DA5"/>
    <w:multiLevelType w:val="hybridMultilevel"/>
    <w:tmpl w:val="FFFFFFFF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53B49"/>
    <w:multiLevelType w:val="hybridMultilevel"/>
    <w:tmpl w:val="390A9E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04D45"/>
    <w:multiLevelType w:val="hybridMultilevel"/>
    <w:tmpl w:val="FCB0962E"/>
    <w:lvl w:ilvl="0" w:tplc="FFFFFFFF">
      <w:start w:val="1"/>
      <w:numFmt w:val="lowerLetter"/>
      <w:lvlText w:val="%1)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361A3101"/>
    <w:multiLevelType w:val="hybridMultilevel"/>
    <w:tmpl w:val="60F055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715F19"/>
    <w:multiLevelType w:val="hybridMultilevel"/>
    <w:tmpl w:val="29E0ED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4021D0"/>
    <w:multiLevelType w:val="hybridMultilevel"/>
    <w:tmpl w:val="F7AC34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9426F"/>
    <w:multiLevelType w:val="hybridMultilevel"/>
    <w:tmpl w:val="A96E5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5671A8"/>
    <w:multiLevelType w:val="hybridMultilevel"/>
    <w:tmpl w:val="269C9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E39FD"/>
    <w:multiLevelType w:val="hybridMultilevel"/>
    <w:tmpl w:val="978E9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EB79B7"/>
    <w:multiLevelType w:val="hybridMultilevel"/>
    <w:tmpl w:val="498E2C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5617CF"/>
    <w:multiLevelType w:val="hybridMultilevel"/>
    <w:tmpl w:val="1376F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47652A"/>
    <w:multiLevelType w:val="hybridMultilevel"/>
    <w:tmpl w:val="A06A8836"/>
    <w:lvl w:ilvl="0" w:tplc="DE2824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A5448"/>
    <w:multiLevelType w:val="hybridMultilevel"/>
    <w:tmpl w:val="4A1EC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8672A"/>
    <w:multiLevelType w:val="hybridMultilevel"/>
    <w:tmpl w:val="E398C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CC45C2"/>
    <w:multiLevelType w:val="multilevel"/>
    <w:tmpl w:val="E4701B5A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695517E"/>
    <w:multiLevelType w:val="multilevel"/>
    <w:tmpl w:val="2EF48C94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5751135D"/>
    <w:multiLevelType w:val="hybridMultilevel"/>
    <w:tmpl w:val="AEE2A96A"/>
    <w:lvl w:ilvl="0" w:tplc="B0B809BA">
      <w:start w:val="1"/>
      <w:numFmt w:val="decimal"/>
      <w:lvlText w:val="obr. č.%1"/>
      <w:lvlJc w:val="left"/>
      <w:pPr>
        <w:ind w:left="720" w:hanging="360"/>
      </w:pPr>
      <w:rPr>
        <w:rFonts w:hint="default"/>
        <w:color w:val="2E74B5" w:themeColor="accent5" w:themeShade="B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012BA"/>
    <w:multiLevelType w:val="hybridMultilevel"/>
    <w:tmpl w:val="AF0E3516"/>
    <w:lvl w:ilvl="0" w:tplc="E272BFB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C725D0"/>
    <w:multiLevelType w:val="hybridMultilevel"/>
    <w:tmpl w:val="81229C6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4D00F9"/>
    <w:multiLevelType w:val="hybridMultilevel"/>
    <w:tmpl w:val="F3489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33481B"/>
    <w:multiLevelType w:val="hybridMultilevel"/>
    <w:tmpl w:val="D212B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3F7EE1"/>
    <w:multiLevelType w:val="hybridMultilevel"/>
    <w:tmpl w:val="C6A67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6B528F"/>
    <w:multiLevelType w:val="hybridMultilevel"/>
    <w:tmpl w:val="14F20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B819E7"/>
    <w:multiLevelType w:val="hybridMultilevel"/>
    <w:tmpl w:val="FCB0962E"/>
    <w:lvl w:ilvl="0" w:tplc="FFFFFFFF">
      <w:start w:val="1"/>
      <w:numFmt w:val="lowerLetter"/>
      <w:lvlText w:val="%1)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 w15:restartNumberingAfterBreak="0">
    <w:nsid w:val="6E8F25DA"/>
    <w:multiLevelType w:val="hybridMultilevel"/>
    <w:tmpl w:val="A2EA5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6A3652"/>
    <w:multiLevelType w:val="hybridMultilevel"/>
    <w:tmpl w:val="B1E080E4"/>
    <w:lvl w:ilvl="0" w:tplc="DE2824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264CF5"/>
    <w:multiLevelType w:val="hybridMultilevel"/>
    <w:tmpl w:val="2286E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EF34D3"/>
    <w:multiLevelType w:val="multilevel"/>
    <w:tmpl w:val="98FA2D5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8301F2B"/>
    <w:multiLevelType w:val="multilevel"/>
    <w:tmpl w:val="DB782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87C77C5"/>
    <w:multiLevelType w:val="hybridMultilevel"/>
    <w:tmpl w:val="10748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B14DB6"/>
    <w:multiLevelType w:val="hybridMultilevel"/>
    <w:tmpl w:val="FA3A0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A2AFA"/>
    <w:multiLevelType w:val="hybridMultilevel"/>
    <w:tmpl w:val="E87C6370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1"/>
  </w:num>
  <w:num w:numId="3">
    <w:abstractNumId w:val="34"/>
  </w:num>
  <w:num w:numId="4">
    <w:abstractNumId w:val="22"/>
  </w:num>
  <w:num w:numId="5">
    <w:abstractNumId w:val="27"/>
  </w:num>
  <w:num w:numId="6">
    <w:abstractNumId w:val="1"/>
  </w:num>
  <w:num w:numId="7">
    <w:abstractNumId w:val="11"/>
  </w:num>
  <w:num w:numId="8">
    <w:abstractNumId w:val="15"/>
  </w:num>
  <w:num w:numId="9">
    <w:abstractNumId w:val="36"/>
  </w:num>
  <w:num w:numId="10">
    <w:abstractNumId w:val="29"/>
  </w:num>
  <w:num w:numId="11">
    <w:abstractNumId w:val="20"/>
  </w:num>
  <w:num w:numId="12">
    <w:abstractNumId w:val="13"/>
  </w:num>
  <w:num w:numId="13">
    <w:abstractNumId w:val="42"/>
  </w:num>
  <w:num w:numId="14">
    <w:abstractNumId w:val="31"/>
  </w:num>
  <w:num w:numId="15">
    <w:abstractNumId w:val="26"/>
  </w:num>
  <w:num w:numId="16">
    <w:abstractNumId w:val="21"/>
  </w:num>
  <w:num w:numId="17">
    <w:abstractNumId w:val="5"/>
  </w:num>
  <w:num w:numId="18">
    <w:abstractNumId w:val="4"/>
  </w:num>
  <w:num w:numId="19">
    <w:abstractNumId w:val="7"/>
  </w:num>
  <w:num w:numId="20">
    <w:abstractNumId w:val="9"/>
  </w:num>
  <w:num w:numId="21">
    <w:abstractNumId w:val="17"/>
  </w:num>
  <w:num w:numId="22">
    <w:abstractNumId w:val="0"/>
  </w:num>
  <w:num w:numId="23">
    <w:abstractNumId w:val="16"/>
  </w:num>
  <w:num w:numId="24">
    <w:abstractNumId w:val="14"/>
  </w:num>
  <w:num w:numId="25">
    <w:abstractNumId w:val="19"/>
  </w:num>
  <w:num w:numId="26">
    <w:abstractNumId w:val="35"/>
  </w:num>
  <w:num w:numId="27">
    <w:abstractNumId w:val="23"/>
  </w:num>
  <w:num w:numId="28">
    <w:abstractNumId w:val="8"/>
  </w:num>
  <w:num w:numId="29">
    <w:abstractNumId w:val="39"/>
  </w:num>
  <w:num w:numId="30">
    <w:abstractNumId w:val="30"/>
  </w:num>
  <w:num w:numId="31">
    <w:abstractNumId w:val="12"/>
  </w:num>
  <w:num w:numId="32">
    <w:abstractNumId w:val="37"/>
  </w:num>
  <w:num w:numId="33">
    <w:abstractNumId w:val="44"/>
  </w:num>
  <w:num w:numId="34">
    <w:abstractNumId w:val="6"/>
  </w:num>
  <w:num w:numId="35">
    <w:abstractNumId w:val="25"/>
  </w:num>
  <w:num w:numId="36">
    <w:abstractNumId w:val="2"/>
  </w:num>
  <w:num w:numId="37">
    <w:abstractNumId w:val="32"/>
  </w:num>
  <w:num w:numId="38">
    <w:abstractNumId w:val="43"/>
  </w:num>
  <w:num w:numId="39">
    <w:abstractNumId w:val="40"/>
  </w:num>
  <w:num w:numId="40">
    <w:abstractNumId w:val="28"/>
  </w:num>
  <w:num w:numId="41">
    <w:abstractNumId w:val="24"/>
  </w:num>
  <w:num w:numId="42">
    <w:abstractNumId w:val="38"/>
  </w:num>
  <w:num w:numId="43">
    <w:abstractNumId w:val="18"/>
  </w:num>
  <w:num w:numId="44">
    <w:abstractNumId w:val="33"/>
  </w:num>
  <w:num w:numId="45">
    <w:abstractNumId w:val="10"/>
  </w:num>
  <w:numIdMacAtCleanup w:val="4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oloděj Tomáš">
    <w15:presenceInfo w15:providerId="AD" w15:userId="S::KolodejT@opava-city.cz::ec97faac-e564-4505-b54a-f840da1770a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C0C"/>
    <w:rsid w:val="000004D7"/>
    <w:rsid w:val="00000617"/>
    <w:rsid w:val="00001029"/>
    <w:rsid w:val="00001051"/>
    <w:rsid w:val="0000119F"/>
    <w:rsid w:val="00001244"/>
    <w:rsid w:val="00001C2F"/>
    <w:rsid w:val="000026E6"/>
    <w:rsid w:val="00002F54"/>
    <w:rsid w:val="00003524"/>
    <w:rsid w:val="0000367A"/>
    <w:rsid w:val="00003C70"/>
    <w:rsid w:val="00004059"/>
    <w:rsid w:val="0000476B"/>
    <w:rsid w:val="00005BBC"/>
    <w:rsid w:val="00005BF9"/>
    <w:rsid w:val="0000654F"/>
    <w:rsid w:val="0001021D"/>
    <w:rsid w:val="00010932"/>
    <w:rsid w:val="00010E1A"/>
    <w:rsid w:val="00011CAE"/>
    <w:rsid w:val="00014026"/>
    <w:rsid w:val="00014975"/>
    <w:rsid w:val="00014BC1"/>
    <w:rsid w:val="00014ECB"/>
    <w:rsid w:val="0001689A"/>
    <w:rsid w:val="00016EC1"/>
    <w:rsid w:val="0002288A"/>
    <w:rsid w:val="00022BFF"/>
    <w:rsid w:val="00022CE4"/>
    <w:rsid w:val="00022DF2"/>
    <w:rsid w:val="000234C4"/>
    <w:rsid w:val="00023600"/>
    <w:rsid w:val="00024161"/>
    <w:rsid w:val="00025052"/>
    <w:rsid w:val="000265D0"/>
    <w:rsid w:val="00027046"/>
    <w:rsid w:val="00031B76"/>
    <w:rsid w:val="00031D30"/>
    <w:rsid w:val="000336E1"/>
    <w:rsid w:val="00034300"/>
    <w:rsid w:val="00034C4C"/>
    <w:rsid w:val="00037F47"/>
    <w:rsid w:val="0004062F"/>
    <w:rsid w:val="00040F53"/>
    <w:rsid w:val="000412D0"/>
    <w:rsid w:val="000417BF"/>
    <w:rsid w:val="0004237C"/>
    <w:rsid w:val="00042B7C"/>
    <w:rsid w:val="000430BE"/>
    <w:rsid w:val="00043EAB"/>
    <w:rsid w:val="00045346"/>
    <w:rsid w:val="0004558F"/>
    <w:rsid w:val="00045A64"/>
    <w:rsid w:val="00046EC3"/>
    <w:rsid w:val="0004748E"/>
    <w:rsid w:val="00047705"/>
    <w:rsid w:val="000477BB"/>
    <w:rsid w:val="00047A1D"/>
    <w:rsid w:val="000511F8"/>
    <w:rsid w:val="000514BD"/>
    <w:rsid w:val="00051F71"/>
    <w:rsid w:val="00052519"/>
    <w:rsid w:val="000529CA"/>
    <w:rsid w:val="00053158"/>
    <w:rsid w:val="000531CD"/>
    <w:rsid w:val="00053794"/>
    <w:rsid w:val="00053F09"/>
    <w:rsid w:val="00053F72"/>
    <w:rsid w:val="00054384"/>
    <w:rsid w:val="00054BA9"/>
    <w:rsid w:val="0005699C"/>
    <w:rsid w:val="00056AD7"/>
    <w:rsid w:val="0005725B"/>
    <w:rsid w:val="00057FB7"/>
    <w:rsid w:val="000611E5"/>
    <w:rsid w:val="000621AE"/>
    <w:rsid w:val="000624CC"/>
    <w:rsid w:val="00064A52"/>
    <w:rsid w:val="0006533C"/>
    <w:rsid w:val="00065D89"/>
    <w:rsid w:val="000663B3"/>
    <w:rsid w:val="00067A88"/>
    <w:rsid w:val="0007098A"/>
    <w:rsid w:val="000717D5"/>
    <w:rsid w:val="00072F48"/>
    <w:rsid w:val="000735F6"/>
    <w:rsid w:val="00074A10"/>
    <w:rsid w:val="00074B7C"/>
    <w:rsid w:val="00074E16"/>
    <w:rsid w:val="00075FDE"/>
    <w:rsid w:val="00076B79"/>
    <w:rsid w:val="00077FCE"/>
    <w:rsid w:val="00080933"/>
    <w:rsid w:val="00080A6E"/>
    <w:rsid w:val="00082077"/>
    <w:rsid w:val="00082190"/>
    <w:rsid w:val="00082539"/>
    <w:rsid w:val="00082E92"/>
    <w:rsid w:val="00084732"/>
    <w:rsid w:val="0008561E"/>
    <w:rsid w:val="00085A4D"/>
    <w:rsid w:val="000862C3"/>
    <w:rsid w:val="0008634A"/>
    <w:rsid w:val="00086A50"/>
    <w:rsid w:val="00086AF7"/>
    <w:rsid w:val="00090700"/>
    <w:rsid w:val="00091413"/>
    <w:rsid w:val="0009190E"/>
    <w:rsid w:val="00091F5D"/>
    <w:rsid w:val="0009211B"/>
    <w:rsid w:val="0009246D"/>
    <w:rsid w:val="00093195"/>
    <w:rsid w:val="00094759"/>
    <w:rsid w:val="00094966"/>
    <w:rsid w:val="00094F21"/>
    <w:rsid w:val="000954A5"/>
    <w:rsid w:val="0009593B"/>
    <w:rsid w:val="00096A5D"/>
    <w:rsid w:val="000A00E3"/>
    <w:rsid w:val="000A1A18"/>
    <w:rsid w:val="000A2D33"/>
    <w:rsid w:val="000A2D58"/>
    <w:rsid w:val="000A37E2"/>
    <w:rsid w:val="000A3832"/>
    <w:rsid w:val="000A5F04"/>
    <w:rsid w:val="000A63EA"/>
    <w:rsid w:val="000A7D2F"/>
    <w:rsid w:val="000A7F92"/>
    <w:rsid w:val="000B1491"/>
    <w:rsid w:val="000B1519"/>
    <w:rsid w:val="000B152C"/>
    <w:rsid w:val="000B195F"/>
    <w:rsid w:val="000B39F4"/>
    <w:rsid w:val="000B4947"/>
    <w:rsid w:val="000B4A69"/>
    <w:rsid w:val="000B4FF1"/>
    <w:rsid w:val="000B61D0"/>
    <w:rsid w:val="000B6A7A"/>
    <w:rsid w:val="000B76FB"/>
    <w:rsid w:val="000C00F9"/>
    <w:rsid w:val="000C0E68"/>
    <w:rsid w:val="000C2033"/>
    <w:rsid w:val="000C3A47"/>
    <w:rsid w:val="000C4D77"/>
    <w:rsid w:val="000C545E"/>
    <w:rsid w:val="000C5ED2"/>
    <w:rsid w:val="000C72E3"/>
    <w:rsid w:val="000D004C"/>
    <w:rsid w:val="000D0418"/>
    <w:rsid w:val="000D066A"/>
    <w:rsid w:val="000D141B"/>
    <w:rsid w:val="000D1CF5"/>
    <w:rsid w:val="000D404D"/>
    <w:rsid w:val="000D6335"/>
    <w:rsid w:val="000D707E"/>
    <w:rsid w:val="000E01D2"/>
    <w:rsid w:val="000E0CA8"/>
    <w:rsid w:val="000E346A"/>
    <w:rsid w:val="000E4A94"/>
    <w:rsid w:val="000E4C27"/>
    <w:rsid w:val="000E53A7"/>
    <w:rsid w:val="000E5468"/>
    <w:rsid w:val="000E5676"/>
    <w:rsid w:val="000E7BAB"/>
    <w:rsid w:val="000F0205"/>
    <w:rsid w:val="000F0792"/>
    <w:rsid w:val="000F0C19"/>
    <w:rsid w:val="000F1A0F"/>
    <w:rsid w:val="000F2D08"/>
    <w:rsid w:val="000F4053"/>
    <w:rsid w:val="000F4190"/>
    <w:rsid w:val="000F4A83"/>
    <w:rsid w:val="000F6A9B"/>
    <w:rsid w:val="000F7D17"/>
    <w:rsid w:val="00101D93"/>
    <w:rsid w:val="00102A1E"/>
    <w:rsid w:val="001035D8"/>
    <w:rsid w:val="001036B6"/>
    <w:rsid w:val="001044D2"/>
    <w:rsid w:val="00104B10"/>
    <w:rsid w:val="00104D0A"/>
    <w:rsid w:val="00105DBB"/>
    <w:rsid w:val="0010657A"/>
    <w:rsid w:val="0010670E"/>
    <w:rsid w:val="001067B9"/>
    <w:rsid w:val="00107241"/>
    <w:rsid w:val="0011070C"/>
    <w:rsid w:val="00110AAA"/>
    <w:rsid w:val="001117E9"/>
    <w:rsid w:val="00111DB0"/>
    <w:rsid w:val="00112408"/>
    <w:rsid w:val="00112C28"/>
    <w:rsid w:val="00114962"/>
    <w:rsid w:val="00115C82"/>
    <w:rsid w:val="00115DE8"/>
    <w:rsid w:val="001209CF"/>
    <w:rsid w:val="00121366"/>
    <w:rsid w:val="0012192B"/>
    <w:rsid w:val="00121C1F"/>
    <w:rsid w:val="00122426"/>
    <w:rsid w:val="00122C3C"/>
    <w:rsid w:val="00122D1E"/>
    <w:rsid w:val="00122D68"/>
    <w:rsid w:val="00123187"/>
    <w:rsid w:val="00123794"/>
    <w:rsid w:val="0012450E"/>
    <w:rsid w:val="0012453F"/>
    <w:rsid w:val="00124BC0"/>
    <w:rsid w:val="00124CE5"/>
    <w:rsid w:val="0012673C"/>
    <w:rsid w:val="00127660"/>
    <w:rsid w:val="00127C26"/>
    <w:rsid w:val="00127E9F"/>
    <w:rsid w:val="00127F10"/>
    <w:rsid w:val="00127FFC"/>
    <w:rsid w:val="00130072"/>
    <w:rsid w:val="001302DA"/>
    <w:rsid w:val="0013037D"/>
    <w:rsid w:val="00130469"/>
    <w:rsid w:val="00131AF6"/>
    <w:rsid w:val="001326EE"/>
    <w:rsid w:val="00133037"/>
    <w:rsid w:val="00133697"/>
    <w:rsid w:val="0013416F"/>
    <w:rsid w:val="00134333"/>
    <w:rsid w:val="0013465D"/>
    <w:rsid w:val="00135837"/>
    <w:rsid w:val="001359B3"/>
    <w:rsid w:val="00135CFA"/>
    <w:rsid w:val="00135F93"/>
    <w:rsid w:val="00136A26"/>
    <w:rsid w:val="001373A3"/>
    <w:rsid w:val="00140719"/>
    <w:rsid w:val="0014084D"/>
    <w:rsid w:val="00141989"/>
    <w:rsid w:val="00142DE7"/>
    <w:rsid w:val="00143F6E"/>
    <w:rsid w:val="001444DF"/>
    <w:rsid w:val="0014457F"/>
    <w:rsid w:val="0014468D"/>
    <w:rsid w:val="001460D1"/>
    <w:rsid w:val="00150E6B"/>
    <w:rsid w:val="00151833"/>
    <w:rsid w:val="00151A6E"/>
    <w:rsid w:val="00151E46"/>
    <w:rsid w:val="0015269C"/>
    <w:rsid w:val="00153DD0"/>
    <w:rsid w:val="001546D3"/>
    <w:rsid w:val="00155D1D"/>
    <w:rsid w:val="00160582"/>
    <w:rsid w:val="0016295E"/>
    <w:rsid w:val="00163AF6"/>
    <w:rsid w:val="001640CD"/>
    <w:rsid w:val="001652B5"/>
    <w:rsid w:val="0016575C"/>
    <w:rsid w:val="0016609A"/>
    <w:rsid w:val="00167C37"/>
    <w:rsid w:val="0017017E"/>
    <w:rsid w:val="00170D4E"/>
    <w:rsid w:val="001711E5"/>
    <w:rsid w:val="00172258"/>
    <w:rsid w:val="00172D74"/>
    <w:rsid w:val="00172F40"/>
    <w:rsid w:val="001734F2"/>
    <w:rsid w:val="00173536"/>
    <w:rsid w:val="00173C9D"/>
    <w:rsid w:val="00173E14"/>
    <w:rsid w:val="00174297"/>
    <w:rsid w:val="00174D05"/>
    <w:rsid w:val="0018032B"/>
    <w:rsid w:val="00180705"/>
    <w:rsid w:val="00180A3F"/>
    <w:rsid w:val="001815DA"/>
    <w:rsid w:val="00182ABF"/>
    <w:rsid w:val="001838BB"/>
    <w:rsid w:val="00184FC3"/>
    <w:rsid w:val="001906B2"/>
    <w:rsid w:val="00191034"/>
    <w:rsid w:val="001928B5"/>
    <w:rsid w:val="00192FAB"/>
    <w:rsid w:val="001930F7"/>
    <w:rsid w:val="00193885"/>
    <w:rsid w:val="00193FEB"/>
    <w:rsid w:val="001949CA"/>
    <w:rsid w:val="00194D6E"/>
    <w:rsid w:val="001952D7"/>
    <w:rsid w:val="00196146"/>
    <w:rsid w:val="00197488"/>
    <w:rsid w:val="001975E4"/>
    <w:rsid w:val="001977AD"/>
    <w:rsid w:val="00197BA4"/>
    <w:rsid w:val="001A05CA"/>
    <w:rsid w:val="001A1206"/>
    <w:rsid w:val="001A1E7B"/>
    <w:rsid w:val="001A1EB9"/>
    <w:rsid w:val="001A40EC"/>
    <w:rsid w:val="001A5B1C"/>
    <w:rsid w:val="001A7788"/>
    <w:rsid w:val="001B0636"/>
    <w:rsid w:val="001B0673"/>
    <w:rsid w:val="001B09BD"/>
    <w:rsid w:val="001B224D"/>
    <w:rsid w:val="001B2B19"/>
    <w:rsid w:val="001B4B37"/>
    <w:rsid w:val="001B5A58"/>
    <w:rsid w:val="001B5D7B"/>
    <w:rsid w:val="001B6735"/>
    <w:rsid w:val="001B6B5F"/>
    <w:rsid w:val="001B6D48"/>
    <w:rsid w:val="001B712F"/>
    <w:rsid w:val="001C0079"/>
    <w:rsid w:val="001C0278"/>
    <w:rsid w:val="001C131E"/>
    <w:rsid w:val="001C1BE1"/>
    <w:rsid w:val="001C2055"/>
    <w:rsid w:val="001C64EE"/>
    <w:rsid w:val="001C75F9"/>
    <w:rsid w:val="001C7707"/>
    <w:rsid w:val="001C7A2F"/>
    <w:rsid w:val="001D00C6"/>
    <w:rsid w:val="001D0F7D"/>
    <w:rsid w:val="001D1789"/>
    <w:rsid w:val="001D1AB8"/>
    <w:rsid w:val="001D1CD3"/>
    <w:rsid w:val="001D2045"/>
    <w:rsid w:val="001D3540"/>
    <w:rsid w:val="001D3DCD"/>
    <w:rsid w:val="001D4AA8"/>
    <w:rsid w:val="001D4C8B"/>
    <w:rsid w:val="001D52DD"/>
    <w:rsid w:val="001D68E7"/>
    <w:rsid w:val="001D7717"/>
    <w:rsid w:val="001E0C35"/>
    <w:rsid w:val="001E1881"/>
    <w:rsid w:val="001E2821"/>
    <w:rsid w:val="001E3CC0"/>
    <w:rsid w:val="001E46B9"/>
    <w:rsid w:val="001E53BD"/>
    <w:rsid w:val="001E7FD7"/>
    <w:rsid w:val="001F03A5"/>
    <w:rsid w:val="001F12DD"/>
    <w:rsid w:val="001F134F"/>
    <w:rsid w:val="001F1484"/>
    <w:rsid w:val="001F17BC"/>
    <w:rsid w:val="001F3DC1"/>
    <w:rsid w:val="001F41BE"/>
    <w:rsid w:val="001F42B1"/>
    <w:rsid w:val="001F6BF3"/>
    <w:rsid w:val="00200FA8"/>
    <w:rsid w:val="0020126A"/>
    <w:rsid w:val="0020137D"/>
    <w:rsid w:val="002021BA"/>
    <w:rsid w:val="002029FB"/>
    <w:rsid w:val="00205AC6"/>
    <w:rsid w:val="002061D5"/>
    <w:rsid w:val="0020630B"/>
    <w:rsid w:val="0020642E"/>
    <w:rsid w:val="00207576"/>
    <w:rsid w:val="00210061"/>
    <w:rsid w:val="00210E41"/>
    <w:rsid w:val="00212911"/>
    <w:rsid w:val="00213373"/>
    <w:rsid w:val="00213A50"/>
    <w:rsid w:val="002145BA"/>
    <w:rsid w:val="00214DAF"/>
    <w:rsid w:val="00215987"/>
    <w:rsid w:val="00216AAE"/>
    <w:rsid w:val="002171A7"/>
    <w:rsid w:val="002209EC"/>
    <w:rsid w:val="002237E8"/>
    <w:rsid w:val="002238CC"/>
    <w:rsid w:val="0022540B"/>
    <w:rsid w:val="0022544B"/>
    <w:rsid w:val="00227ABB"/>
    <w:rsid w:val="00227F0F"/>
    <w:rsid w:val="002301B9"/>
    <w:rsid w:val="00230B08"/>
    <w:rsid w:val="0023182E"/>
    <w:rsid w:val="00231B42"/>
    <w:rsid w:val="002326AE"/>
    <w:rsid w:val="00233026"/>
    <w:rsid w:val="00233E3D"/>
    <w:rsid w:val="00234078"/>
    <w:rsid w:val="00235708"/>
    <w:rsid w:val="00235A62"/>
    <w:rsid w:val="00236E0A"/>
    <w:rsid w:val="00243467"/>
    <w:rsid w:val="00243936"/>
    <w:rsid w:val="0024514E"/>
    <w:rsid w:val="00246DE1"/>
    <w:rsid w:val="002502D0"/>
    <w:rsid w:val="00253085"/>
    <w:rsid w:val="002545CE"/>
    <w:rsid w:val="00254EA1"/>
    <w:rsid w:val="00255585"/>
    <w:rsid w:val="0025591B"/>
    <w:rsid w:val="002601A2"/>
    <w:rsid w:val="0026047A"/>
    <w:rsid w:val="0026074E"/>
    <w:rsid w:val="00261E95"/>
    <w:rsid w:val="00262B0E"/>
    <w:rsid w:val="00265237"/>
    <w:rsid w:val="0026592F"/>
    <w:rsid w:val="00266430"/>
    <w:rsid w:val="0026737E"/>
    <w:rsid w:val="002676B3"/>
    <w:rsid w:val="00270580"/>
    <w:rsid w:val="00271F1D"/>
    <w:rsid w:val="00272D78"/>
    <w:rsid w:val="00273859"/>
    <w:rsid w:val="00273C85"/>
    <w:rsid w:val="00274692"/>
    <w:rsid w:val="00275014"/>
    <w:rsid w:val="002755C5"/>
    <w:rsid w:val="00275AA6"/>
    <w:rsid w:val="0027756A"/>
    <w:rsid w:val="002778CC"/>
    <w:rsid w:val="002805FD"/>
    <w:rsid w:val="00281336"/>
    <w:rsid w:val="002821A2"/>
    <w:rsid w:val="00283A9B"/>
    <w:rsid w:val="002842F2"/>
    <w:rsid w:val="00284B99"/>
    <w:rsid w:val="002857AE"/>
    <w:rsid w:val="002860C9"/>
    <w:rsid w:val="00286A20"/>
    <w:rsid w:val="00286DCD"/>
    <w:rsid w:val="00287A08"/>
    <w:rsid w:val="0029144C"/>
    <w:rsid w:val="00292337"/>
    <w:rsid w:val="0029550A"/>
    <w:rsid w:val="00297357"/>
    <w:rsid w:val="002A14A2"/>
    <w:rsid w:val="002A1A73"/>
    <w:rsid w:val="002A1F54"/>
    <w:rsid w:val="002A247A"/>
    <w:rsid w:val="002A2882"/>
    <w:rsid w:val="002A697C"/>
    <w:rsid w:val="002A75EF"/>
    <w:rsid w:val="002A7EF2"/>
    <w:rsid w:val="002A7F76"/>
    <w:rsid w:val="002B1041"/>
    <w:rsid w:val="002B2077"/>
    <w:rsid w:val="002B2223"/>
    <w:rsid w:val="002B3F0F"/>
    <w:rsid w:val="002B46C9"/>
    <w:rsid w:val="002B6B2A"/>
    <w:rsid w:val="002B7C8F"/>
    <w:rsid w:val="002C0CE5"/>
    <w:rsid w:val="002C16E1"/>
    <w:rsid w:val="002C2988"/>
    <w:rsid w:val="002C29B7"/>
    <w:rsid w:val="002C2C72"/>
    <w:rsid w:val="002C45E2"/>
    <w:rsid w:val="002C4A8B"/>
    <w:rsid w:val="002C7334"/>
    <w:rsid w:val="002D17B8"/>
    <w:rsid w:val="002D1C34"/>
    <w:rsid w:val="002D35A3"/>
    <w:rsid w:val="002D44F7"/>
    <w:rsid w:val="002D47F7"/>
    <w:rsid w:val="002D4B95"/>
    <w:rsid w:val="002D4E96"/>
    <w:rsid w:val="002D63A8"/>
    <w:rsid w:val="002D6E1B"/>
    <w:rsid w:val="002D6F19"/>
    <w:rsid w:val="002D7606"/>
    <w:rsid w:val="002D7682"/>
    <w:rsid w:val="002E0E16"/>
    <w:rsid w:val="002E129A"/>
    <w:rsid w:val="002E161F"/>
    <w:rsid w:val="002E1684"/>
    <w:rsid w:val="002E240D"/>
    <w:rsid w:val="002E2E39"/>
    <w:rsid w:val="002E2FEE"/>
    <w:rsid w:val="002E3E5B"/>
    <w:rsid w:val="002E4198"/>
    <w:rsid w:val="002E420D"/>
    <w:rsid w:val="002E4EEB"/>
    <w:rsid w:val="002E57ED"/>
    <w:rsid w:val="002E717F"/>
    <w:rsid w:val="002E7771"/>
    <w:rsid w:val="002F0B4A"/>
    <w:rsid w:val="002F15C7"/>
    <w:rsid w:val="002F2705"/>
    <w:rsid w:val="002F56FC"/>
    <w:rsid w:val="002F6175"/>
    <w:rsid w:val="002F7925"/>
    <w:rsid w:val="00300EAF"/>
    <w:rsid w:val="00301CB9"/>
    <w:rsid w:val="00302359"/>
    <w:rsid w:val="00302FC5"/>
    <w:rsid w:val="0030312F"/>
    <w:rsid w:val="003038CB"/>
    <w:rsid w:val="00303C11"/>
    <w:rsid w:val="00304329"/>
    <w:rsid w:val="00304CF3"/>
    <w:rsid w:val="00305932"/>
    <w:rsid w:val="0030594B"/>
    <w:rsid w:val="003071C0"/>
    <w:rsid w:val="00307A86"/>
    <w:rsid w:val="003100B4"/>
    <w:rsid w:val="00311D17"/>
    <w:rsid w:val="00312377"/>
    <w:rsid w:val="00312D34"/>
    <w:rsid w:val="00312F7C"/>
    <w:rsid w:val="0031381C"/>
    <w:rsid w:val="00314909"/>
    <w:rsid w:val="0031530A"/>
    <w:rsid w:val="00315C87"/>
    <w:rsid w:val="003163EE"/>
    <w:rsid w:val="00316A74"/>
    <w:rsid w:val="00316D9B"/>
    <w:rsid w:val="0031770C"/>
    <w:rsid w:val="0032136B"/>
    <w:rsid w:val="00321387"/>
    <w:rsid w:val="00322CBF"/>
    <w:rsid w:val="0032419D"/>
    <w:rsid w:val="00325275"/>
    <w:rsid w:val="00330AC5"/>
    <w:rsid w:val="00332185"/>
    <w:rsid w:val="0033339B"/>
    <w:rsid w:val="00333670"/>
    <w:rsid w:val="00333C9E"/>
    <w:rsid w:val="003349AD"/>
    <w:rsid w:val="00335B39"/>
    <w:rsid w:val="00336A87"/>
    <w:rsid w:val="0033762A"/>
    <w:rsid w:val="0034016E"/>
    <w:rsid w:val="00340F01"/>
    <w:rsid w:val="00341EB3"/>
    <w:rsid w:val="00341F0C"/>
    <w:rsid w:val="00342A34"/>
    <w:rsid w:val="00342BDE"/>
    <w:rsid w:val="00342EBA"/>
    <w:rsid w:val="00343EA2"/>
    <w:rsid w:val="00343FDE"/>
    <w:rsid w:val="0034528C"/>
    <w:rsid w:val="00345896"/>
    <w:rsid w:val="00345D81"/>
    <w:rsid w:val="00345DCA"/>
    <w:rsid w:val="00346454"/>
    <w:rsid w:val="003470EF"/>
    <w:rsid w:val="00347A45"/>
    <w:rsid w:val="00350C1B"/>
    <w:rsid w:val="0035111F"/>
    <w:rsid w:val="003511EA"/>
    <w:rsid w:val="00351F8C"/>
    <w:rsid w:val="00352212"/>
    <w:rsid w:val="00352361"/>
    <w:rsid w:val="00353086"/>
    <w:rsid w:val="0035416A"/>
    <w:rsid w:val="0035526F"/>
    <w:rsid w:val="003601E7"/>
    <w:rsid w:val="00362D4D"/>
    <w:rsid w:val="003631F0"/>
    <w:rsid w:val="003634BB"/>
    <w:rsid w:val="00366021"/>
    <w:rsid w:val="00366AF7"/>
    <w:rsid w:val="00370742"/>
    <w:rsid w:val="00371BC1"/>
    <w:rsid w:val="00372001"/>
    <w:rsid w:val="00372086"/>
    <w:rsid w:val="003720E8"/>
    <w:rsid w:val="0037296B"/>
    <w:rsid w:val="00372D2A"/>
    <w:rsid w:val="00373669"/>
    <w:rsid w:val="003736D3"/>
    <w:rsid w:val="003738FC"/>
    <w:rsid w:val="0037532D"/>
    <w:rsid w:val="00375479"/>
    <w:rsid w:val="00375CB5"/>
    <w:rsid w:val="00375D06"/>
    <w:rsid w:val="00376488"/>
    <w:rsid w:val="0038022A"/>
    <w:rsid w:val="003803C2"/>
    <w:rsid w:val="00382F1C"/>
    <w:rsid w:val="00383C8C"/>
    <w:rsid w:val="00392545"/>
    <w:rsid w:val="00392DA5"/>
    <w:rsid w:val="0039326E"/>
    <w:rsid w:val="00393F57"/>
    <w:rsid w:val="00395955"/>
    <w:rsid w:val="00396A06"/>
    <w:rsid w:val="00396AE5"/>
    <w:rsid w:val="00396F8A"/>
    <w:rsid w:val="003A12E1"/>
    <w:rsid w:val="003A1FBB"/>
    <w:rsid w:val="003A447F"/>
    <w:rsid w:val="003A683B"/>
    <w:rsid w:val="003A75DF"/>
    <w:rsid w:val="003B0C2A"/>
    <w:rsid w:val="003B19E2"/>
    <w:rsid w:val="003B28FC"/>
    <w:rsid w:val="003B3184"/>
    <w:rsid w:val="003B3DD2"/>
    <w:rsid w:val="003B5240"/>
    <w:rsid w:val="003B573B"/>
    <w:rsid w:val="003C23CB"/>
    <w:rsid w:val="003C378F"/>
    <w:rsid w:val="003C6845"/>
    <w:rsid w:val="003C73F3"/>
    <w:rsid w:val="003C78DD"/>
    <w:rsid w:val="003D1AA6"/>
    <w:rsid w:val="003D2025"/>
    <w:rsid w:val="003D29C5"/>
    <w:rsid w:val="003D302A"/>
    <w:rsid w:val="003D3454"/>
    <w:rsid w:val="003D53C2"/>
    <w:rsid w:val="003D6397"/>
    <w:rsid w:val="003D6764"/>
    <w:rsid w:val="003D7180"/>
    <w:rsid w:val="003E016A"/>
    <w:rsid w:val="003E1282"/>
    <w:rsid w:val="003E1C64"/>
    <w:rsid w:val="003E23BE"/>
    <w:rsid w:val="003E34B6"/>
    <w:rsid w:val="003E57A4"/>
    <w:rsid w:val="003E5E0B"/>
    <w:rsid w:val="003E65F4"/>
    <w:rsid w:val="003E6829"/>
    <w:rsid w:val="003E68FC"/>
    <w:rsid w:val="003E6A61"/>
    <w:rsid w:val="003E7819"/>
    <w:rsid w:val="003F1A53"/>
    <w:rsid w:val="003F3537"/>
    <w:rsid w:val="003F415B"/>
    <w:rsid w:val="003F5BA1"/>
    <w:rsid w:val="003F63EE"/>
    <w:rsid w:val="00400F1F"/>
    <w:rsid w:val="004024D4"/>
    <w:rsid w:val="0040352C"/>
    <w:rsid w:val="00403A1F"/>
    <w:rsid w:val="004044A7"/>
    <w:rsid w:val="00404DE4"/>
    <w:rsid w:val="004050BD"/>
    <w:rsid w:val="00406A34"/>
    <w:rsid w:val="004078E6"/>
    <w:rsid w:val="004108DF"/>
    <w:rsid w:val="00410ECE"/>
    <w:rsid w:val="004110D0"/>
    <w:rsid w:val="00411C16"/>
    <w:rsid w:val="004155B8"/>
    <w:rsid w:val="00415C32"/>
    <w:rsid w:val="00416B06"/>
    <w:rsid w:val="00416DBA"/>
    <w:rsid w:val="00420823"/>
    <w:rsid w:val="00420DBB"/>
    <w:rsid w:val="00421B9B"/>
    <w:rsid w:val="004230C2"/>
    <w:rsid w:val="004230DD"/>
    <w:rsid w:val="004237F6"/>
    <w:rsid w:val="00423EB1"/>
    <w:rsid w:val="0042518A"/>
    <w:rsid w:val="00425B81"/>
    <w:rsid w:val="00425FCE"/>
    <w:rsid w:val="0042745A"/>
    <w:rsid w:val="00427D04"/>
    <w:rsid w:val="00430C46"/>
    <w:rsid w:val="00431359"/>
    <w:rsid w:val="0043350A"/>
    <w:rsid w:val="00434171"/>
    <w:rsid w:val="00434FBD"/>
    <w:rsid w:val="0043506D"/>
    <w:rsid w:val="0043508F"/>
    <w:rsid w:val="0043531E"/>
    <w:rsid w:val="00436958"/>
    <w:rsid w:val="004401AA"/>
    <w:rsid w:val="00440916"/>
    <w:rsid w:val="00440D25"/>
    <w:rsid w:val="004414BB"/>
    <w:rsid w:val="004414EB"/>
    <w:rsid w:val="00441825"/>
    <w:rsid w:val="00441E5F"/>
    <w:rsid w:val="00442D83"/>
    <w:rsid w:val="00443A9E"/>
    <w:rsid w:val="00443ACD"/>
    <w:rsid w:val="00443AE5"/>
    <w:rsid w:val="004448F6"/>
    <w:rsid w:val="004456CE"/>
    <w:rsid w:val="00445AAF"/>
    <w:rsid w:val="00445ADC"/>
    <w:rsid w:val="00446687"/>
    <w:rsid w:val="00446840"/>
    <w:rsid w:val="004504D0"/>
    <w:rsid w:val="00452490"/>
    <w:rsid w:val="004524D5"/>
    <w:rsid w:val="004548CC"/>
    <w:rsid w:val="00455205"/>
    <w:rsid w:val="00455B23"/>
    <w:rsid w:val="00457D86"/>
    <w:rsid w:val="004600B3"/>
    <w:rsid w:val="004604EC"/>
    <w:rsid w:val="00462994"/>
    <w:rsid w:val="00463AF7"/>
    <w:rsid w:val="004647BB"/>
    <w:rsid w:val="004666E6"/>
    <w:rsid w:val="004668E9"/>
    <w:rsid w:val="00467434"/>
    <w:rsid w:val="00467A9D"/>
    <w:rsid w:val="004718A4"/>
    <w:rsid w:val="00471BFB"/>
    <w:rsid w:val="00471C8B"/>
    <w:rsid w:val="004739BB"/>
    <w:rsid w:val="0047406F"/>
    <w:rsid w:val="00474113"/>
    <w:rsid w:val="004757AE"/>
    <w:rsid w:val="00475AAC"/>
    <w:rsid w:val="00475FDB"/>
    <w:rsid w:val="0047676D"/>
    <w:rsid w:val="00476F1E"/>
    <w:rsid w:val="00477241"/>
    <w:rsid w:val="00481071"/>
    <w:rsid w:val="00482EB8"/>
    <w:rsid w:val="004835DD"/>
    <w:rsid w:val="0048385C"/>
    <w:rsid w:val="0048528A"/>
    <w:rsid w:val="004853DD"/>
    <w:rsid w:val="004856CB"/>
    <w:rsid w:val="00486728"/>
    <w:rsid w:val="004878C4"/>
    <w:rsid w:val="004901FF"/>
    <w:rsid w:val="004911A4"/>
    <w:rsid w:val="0049163F"/>
    <w:rsid w:val="0049256B"/>
    <w:rsid w:val="00492BB2"/>
    <w:rsid w:val="00493727"/>
    <w:rsid w:val="00495412"/>
    <w:rsid w:val="00496F91"/>
    <w:rsid w:val="00497585"/>
    <w:rsid w:val="004A0327"/>
    <w:rsid w:val="004A033F"/>
    <w:rsid w:val="004A17C1"/>
    <w:rsid w:val="004A1869"/>
    <w:rsid w:val="004A4643"/>
    <w:rsid w:val="004A537F"/>
    <w:rsid w:val="004B057A"/>
    <w:rsid w:val="004B10C9"/>
    <w:rsid w:val="004B11B7"/>
    <w:rsid w:val="004B1530"/>
    <w:rsid w:val="004B357F"/>
    <w:rsid w:val="004B3673"/>
    <w:rsid w:val="004B3A81"/>
    <w:rsid w:val="004B5F36"/>
    <w:rsid w:val="004B724C"/>
    <w:rsid w:val="004C09F0"/>
    <w:rsid w:val="004C2148"/>
    <w:rsid w:val="004C2620"/>
    <w:rsid w:val="004C2E1E"/>
    <w:rsid w:val="004C527C"/>
    <w:rsid w:val="004C5F28"/>
    <w:rsid w:val="004C6D8A"/>
    <w:rsid w:val="004C7D91"/>
    <w:rsid w:val="004D1239"/>
    <w:rsid w:val="004D465A"/>
    <w:rsid w:val="004D52B8"/>
    <w:rsid w:val="004D59AD"/>
    <w:rsid w:val="004D6177"/>
    <w:rsid w:val="004D7169"/>
    <w:rsid w:val="004D730A"/>
    <w:rsid w:val="004D777E"/>
    <w:rsid w:val="004E0262"/>
    <w:rsid w:val="004E1590"/>
    <w:rsid w:val="004E2A45"/>
    <w:rsid w:val="004E2CE4"/>
    <w:rsid w:val="004E372B"/>
    <w:rsid w:val="004E4453"/>
    <w:rsid w:val="004E4921"/>
    <w:rsid w:val="004E4C8F"/>
    <w:rsid w:val="004E4EB1"/>
    <w:rsid w:val="004E5544"/>
    <w:rsid w:val="004E5893"/>
    <w:rsid w:val="004E6B42"/>
    <w:rsid w:val="004E7A71"/>
    <w:rsid w:val="004F0CF4"/>
    <w:rsid w:val="004F1B11"/>
    <w:rsid w:val="004F23CD"/>
    <w:rsid w:val="004F29C0"/>
    <w:rsid w:val="004F2A79"/>
    <w:rsid w:val="004F2AB6"/>
    <w:rsid w:val="004F3565"/>
    <w:rsid w:val="004F3EEC"/>
    <w:rsid w:val="004F5720"/>
    <w:rsid w:val="004F5EE3"/>
    <w:rsid w:val="004F6921"/>
    <w:rsid w:val="004F7A48"/>
    <w:rsid w:val="00500493"/>
    <w:rsid w:val="00500548"/>
    <w:rsid w:val="0050215D"/>
    <w:rsid w:val="0050275F"/>
    <w:rsid w:val="00502B72"/>
    <w:rsid w:val="00503CCE"/>
    <w:rsid w:val="00503F01"/>
    <w:rsid w:val="0050478E"/>
    <w:rsid w:val="0050486D"/>
    <w:rsid w:val="005054C2"/>
    <w:rsid w:val="005061DF"/>
    <w:rsid w:val="00506277"/>
    <w:rsid w:val="00506D1E"/>
    <w:rsid w:val="0051045B"/>
    <w:rsid w:val="005123A8"/>
    <w:rsid w:val="00512E78"/>
    <w:rsid w:val="005142E9"/>
    <w:rsid w:val="005147AC"/>
    <w:rsid w:val="00515B47"/>
    <w:rsid w:val="00516034"/>
    <w:rsid w:val="005163C2"/>
    <w:rsid w:val="00521322"/>
    <w:rsid w:val="00521B82"/>
    <w:rsid w:val="005225F5"/>
    <w:rsid w:val="005240F4"/>
    <w:rsid w:val="005240FC"/>
    <w:rsid w:val="00525037"/>
    <w:rsid w:val="00525440"/>
    <w:rsid w:val="005256AB"/>
    <w:rsid w:val="00525A01"/>
    <w:rsid w:val="00525C42"/>
    <w:rsid w:val="00525F2B"/>
    <w:rsid w:val="00526FE7"/>
    <w:rsid w:val="00526FE8"/>
    <w:rsid w:val="005271B6"/>
    <w:rsid w:val="00527A07"/>
    <w:rsid w:val="00531959"/>
    <w:rsid w:val="005321B7"/>
    <w:rsid w:val="00533A85"/>
    <w:rsid w:val="00534505"/>
    <w:rsid w:val="00535337"/>
    <w:rsid w:val="00535E07"/>
    <w:rsid w:val="005379F5"/>
    <w:rsid w:val="005402B1"/>
    <w:rsid w:val="005408CC"/>
    <w:rsid w:val="00540992"/>
    <w:rsid w:val="00540C2B"/>
    <w:rsid w:val="005416C3"/>
    <w:rsid w:val="00542534"/>
    <w:rsid w:val="005433A1"/>
    <w:rsid w:val="00543A6D"/>
    <w:rsid w:val="005447C1"/>
    <w:rsid w:val="0054508D"/>
    <w:rsid w:val="00545693"/>
    <w:rsid w:val="00546727"/>
    <w:rsid w:val="0054720D"/>
    <w:rsid w:val="005472E5"/>
    <w:rsid w:val="00547FE3"/>
    <w:rsid w:val="00550B36"/>
    <w:rsid w:val="00551751"/>
    <w:rsid w:val="00552209"/>
    <w:rsid w:val="00553C50"/>
    <w:rsid w:val="00555616"/>
    <w:rsid w:val="00560A8A"/>
    <w:rsid w:val="00560EAA"/>
    <w:rsid w:val="00561771"/>
    <w:rsid w:val="00562F24"/>
    <w:rsid w:val="005636E5"/>
    <w:rsid w:val="00564754"/>
    <w:rsid w:val="005648E4"/>
    <w:rsid w:val="005651BE"/>
    <w:rsid w:val="00565CF8"/>
    <w:rsid w:val="00565E32"/>
    <w:rsid w:val="00565F53"/>
    <w:rsid w:val="005670CD"/>
    <w:rsid w:val="00567AB1"/>
    <w:rsid w:val="00573222"/>
    <w:rsid w:val="00574BB9"/>
    <w:rsid w:val="00576090"/>
    <w:rsid w:val="00577FD4"/>
    <w:rsid w:val="00580507"/>
    <w:rsid w:val="00580BC5"/>
    <w:rsid w:val="0058142F"/>
    <w:rsid w:val="00581C0C"/>
    <w:rsid w:val="005820EA"/>
    <w:rsid w:val="00582387"/>
    <w:rsid w:val="0058265B"/>
    <w:rsid w:val="005837F4"/>
    <w:rsid w:val="00584E2E"/>
    <w:rsid w:val="00587922"/>
    <w:rsid w:val="0059038F"/>
    <w:rsid w:val="005906CC"/>
    <w:rsid w:val="00591009"/>
    <w:rsid w:val="005910DE"/>
    <w:rsid w:val="005912E2"/>
    <w:rsid w:val="00591BF3"/>
    <w:rsid w:val="00595A36"/>
    <w:rsid w:val="00596E73"/>
    <w:rsid w:val="005A00D7"/>
    <w:rsid w:val="005A05F6"/>
    <w:rsid w:val="005A0DF3"/>
    <w:rsid w:val="005A16FF"/>
    <w:rsid w:val="005A2DA8"/>
    <w:rsid w:val="005A3372"/>
    <w:rsid w:val="005A4E67"/>
    <w:rsid w:val="005A5144"/>
    <w:rsid w:val="005A5898"/>
    <w:rsid w:val="005A7D43"/>
    <w:rsid w:val="005B0D83"/>
    <w:rsid w:val="005B1ACB"/>
    <w:rsid w:val="005B3B16"/>
    <w:rsid w:val="005B40C2"/>
    <w:rsid w:val="005B4216"/>
    <w:rsid w:val="005B4803"/>
    <w:rsid w:val="005B5D32"/>
    <w:rsid w:val="005B60D8"/>
    <w:rsid w:val="005B661F"/>
    <w:rsid w:val="005C11CB"/>
    <w:rsid w:val="005C386F"/>
    <w:rsid w:val="005C3E49"/>
    <w:rsid w:val="005C56D9"/>
    <w:rsid w:val="005C5842"/>
    <w:rsid w:val="005C5AEE"/>
    <w:rsid w:val="005C5CC0"/>
    <w:rsid w:val="005C61E1"/>
    <w:rsid w:val="005C7094"/>
    <w:rsid w:val="005C75D1"/>
    <w:rsid w:val="005D073C"/>
    <w:rsid w:val="005D098D"/>
    <w:rsid w:val="005D16AA"/>
    <w:rsid w:val="005D231D"/>
    <w:rsid w:val="005D53CD"/>
    <w:rsid w:val="005D591A"/>
    <w:rsid w:val="005D73B2"/>
    <w:rsid w:val="005D772A"/>
    <w:rsid w:val="005D7942"/>
    <w:rsid w:val="005D7972"/>
    <w:rsid w:val="005D7F8F"/>
    <w:rsid w:val="005E07CC"/>
    <w:rsid w:val="005E0BA4"/>
    <w:rsid w:val="005E13D4"/>
    <w:rsid w:val="005E2068"/>
    <w:rsid w:val="005E392F"/>
    <w:rsid w:val="005E668A"/>
    <w:rsid w:val="005F1C8B"/>
    <w:rsid w:val="005F2DB4"/>
    <w:rsid w:val="005F40EF"/>
    <w:rsid w:val="005F441C"/>
    <w:rsid w:val="005F5BD5"/>
    <w:rsid w:val="005F6480"/>
    <w:rsid w:val="0060041F"/>
    <w:rsid w:val="006004EA"/>
    <w:rsid w:val="00601E7A"/>
    <w:rsid w:val="00602074"/>
    <w:rsid w:val="00603B48"/>
    <w:rsid w:val="0060431A"/>
    <w:rsid w:val="00604954"/>
    <w:rsid w:val="0060751D"/>
    <w:rsid w:val="006076DF"/>
    <w:rsid w:val="006106A8"/>
    <w:rsid w:val="0061225A"/>
    <w:rsid w:val="0061310C"/>
    <w:rsid w:val="00613C51"/>
    <w:rsid w:val="00613DD9"/>
    <w:rsid w:val="0061580F"/>
    <w:rsid w:val="0062024E"/>
    <w:rsid w:val="00620C00"/>
    <w:rsid w:val="00620D1D"/>
    <w:rsid w:val="00620F4A"/>
    <w:rsid w:val="0062100E"/>
    <w:rsid w:val="006212CA"/>
    <w:rsid w:val="0062198E"/>
    <w:rsid w:val="00621C02"/>
    <w:rsid w:val="00622CF7"/>
    <w:rsid w:val="00623852"/>
    <w:rsid w:val="006254BE"/>
    <w:rsid w:val="00626749"/>
    <w:rsid w:val="00626A9C"/>
    <w:rsid w:val="00626F96"/>
    <w:rsid w:val="00627280"/>
    <w:rsid w:val="0063119A"/>
    <w:rsid w:val="00632CD2"/>
    <w:rsid w:val="00633334"/>
    <w:rsid w:val="00634457"/>
    <w:rsid w:val="00635A0C"/>
    <w:rsid w:val="00635CDF"/>
    <w:rsid w:val="006364B9"/>
    <w:rsid w:val="00637EAE"/>
    <w:rsid w:val="00640BD0"/>
    <w:rsid w:val="006416A4"/>
    <w:rsid w:val="006418E5"/>
    <w:rsid w:val="00641B96"/>
    <w:rsid w:val="00642468"/>
    <w:rsid w:val="00642CCD"/>
    <w:rsid w:val="0064341E"/>
    <w:rsid w:val="00644842"/>
    <w:rsid w:val="00644E7D"/>
    <w:rsid w:val="00646A75"/>
    <w:rsid w:val="00646FC2"/>
    <w:rsid w:val="006475BD"/>
    <w:rsid w:val="006479FB"/>
    <w:rsid w:val="006514D9"/>
    <w:rsid w:val="0065197B"/>
    <w:rsid w:val="00651A73"/>
    <w:rsid w:val="00652D05"/>
    <w:rsid w:val="006535B6"/>
    <w:rsid w:val="00654FD9"/>
    <w:rsid w:val="00661D4C"/>
    <w:rsid w:val="00662172"/>
    <w:rsid w:val="00662AEC"/>
    <w:rsid w:val="00663255"/>
    <w:rsid w:val="006645D0"/>
    <w:rsid w:val="00665187"/>
    <w:rsid w:val="0066579C"/>
    <w:rsid w:val="00666FAA"/>
    <w:rsid w:val="006674DD"/>
    <w:rsid w:val="00667A07"/>
    <w:rsid w:val="00667B99"/>
    <w:rsid w:val="006706E8"/>
    <w:rsid w:val="00670A59"/>
    <w:rsid w:val="00670EA3"/>
    <w:rsid w:val="00671CA7"/>
    <w:rsid w:val="00671F11"/>
    <w:rsid w:val="00671FB8"/>
    <w:rsid w:val="00673BD0"/>
    <w:rsid w:val="00675850"/>
    <w:rsid w:val="00676C58"/>
    <w:rsid w:val="00677CE4"/>
    <w:rsid w:val="00677DA6"/>
    <w:rsid w:val="006812D2"/>
    <w:rsid w:val="00682D94"/>
    <w:rsid w:val="00683186"/>
    <w:rsid w:val="00684C0F"/>
    <w:rsid w:val="00684CB6"/>
    <w:rsid w:val="00685B22"/>
    <w:rsid w:val="00686C0A"/>
    <w:rsid w:val="00686E2E"/>
    <w:rsid w:val="006901C3"/>
    <w:rsid w:val="00690727"/>
    <w:rsid w:val="0069265F"/>
    <w:rsid w:val="00692953"/>
    <w:rsid w:val="00692E90"/>
    <w:rsid w:val="00693739"/>
    <w:rsid w:val="00693894"/>
    <w:rsid w:val="0069425C"/>
    <w:rsid w:val="006960B3"/>
    <w:rsid w:val="006965C5"/>
    <w:rsid w:val="006972ED"/>
    <w:rsid w:val="006A1043"/>
    <w:rsid w:val="006A1F6A"/>
    <w:rsid w:val="006A2385"/>
    <w:rsid w:val="006A2EFF"/>
    <w:rsid w:val="006A314D"/>
    <w:rsid w:val="006A488B"/>
    <w:rsid w:val="006A5269"/>
    <w:rsid w:val="006A52A2"/>
    <w:rsid w:val="006A56CD"/>
    <w:rsid w:val="006A644A"/>
    <w:rsid w:val="006A71B1"/>
    <w:rsid w:val="006B00F5"/>
    <w:rsid w:val="006B070C"/>
    <w:rsid w:val="006B09B2"/>
    <w:rsid w:val="006B0D00"/>
    <w:rsid w:val="006B280E"/>
    <w:rsid w:val="006B293C"/>
    <w:rsid w:val="006B2BA5"/>
    <w:rsid w:val="006B3744"/>
    <w:rsid w:val="006B3B6E"/>
    <w:rsid w:val="006B3F34"/>
    <w:rsid w:val="006B4191"/>
    <w:rsid w:val="006B63AC"/>
    <w:rsid w:val="006B6F2A"/>
    <w:rsid w:val="006B7058"/>
    <w:rsid w:val="006B707A"/>
    <w:rsid w:val="006B732D"/>
    <w:rsid w:val="006C0555"/>
    <w:rsid w:val="006C0CCE"/>
    <w:rsid w:val="006C0E28"/>
    <w:rsid w:val="006C1010"/>
    <w:rsid w:val="006C10A4"/>
    <w:rsid w:val="006C1B6A"/>
    <w:rsid w:val="006C2146"/>
    <w:rsid w:val="006C40F9"/>
    <w:rsid w:val="006C6034"/>
    <w:rsid w:val="006C67E8"/>
    <w:rsid w:val="006D01F1"/>
    <w:rsid w:val="006D0A9C"/>
    <w:rsid w:val="006D0C42"/>
    <w:rsid w:val="006D2EDA"/>
    <w:rsid w:val="006D3806"/>
    <w:rsid w:val="006D4C22"/>
    <w:rsid w:val="006D5433"/>
    <w:rsid w:val="006D5707"/>
    <w:rsid w:val="006D61C2"/>
    <w:rsid w:val="006D692D"/>
    <w:rsid w:val="006D775B"/>
    <w:rsid w:val="006D7F92"/>
    <w:rsid w:val="006E02DC"/>
    <w:rsid w:val="006E02E8"/>
    <w:rsid w:val="006E12AB"/>
    <w:rsid w:val="006E2727"/>
    <w:rsid w:val="006E2999"/>
    <w:rsid w:val="006E2A36"/>
    <w:rsid w:val="006E3EEC"/>
    <w:rsid w:val="006E4807"/>
    <w:rsid w:val="006E4A31"/>
    <w:rsid w:val="006E4A83"/>
    <w:rsid w:val="006E5132"/>
    <w:rsid w:val="006E5299"/>
    <w:rsid w:val="006E57C1"/>
    <w:rsid w:val="006E5923"/>
    <w:rsid w:val="006E6ECC"/>
    <w:rsid w:val="006E7065"/>
    <w:rsid w:val="006E7A4A"/>
    <w:rsid w:val="006E7FA2"/>
    <w:rsid w:val="006F0190"/>
    <w:rsid w:val="006F0EE3"/>
    <w:rsid w:val="006F3004"/>
    <w:rsid w:val="006F31B3"/>
    <w:rsid w:val="006F4343"/>
    <w:rsid w:val="006F4F46"/>
    <w:rsid w:val="006F4F8E"/>
    <w:rsid w:val="006F5835"/>
    <w:rsid w:val="006F5DBF"/>
    <w:rsid w:val="006F704F"/>
    <w:rsid w:val="006F724D"/>
    <w:rsid w:val="00700704"/>
    <w:rsid w:val="00700876"/>
    <w:rsid w:val="00701376"/>
    <w:rsid w:val="007020E5"/>
    <w:rsid w:val="00703011"/>
    <w:rsid w:val="007033F0"/>
    <w:rsid w:val="00703521"/>
    <w:rsid w:val="00705EF4"/>
    <w:rsid w:val="007073D4"/>
    <w:rsid w:val="007076EF"/>
    <w:rsid w:val="00711F59"/>
    <w:rsid w:val="007149CB"/>
    <w:rsid w:val="00715497"/>
    <w:rsid w:val="00715734"/>
    <w:rsid w:val="0071573A"/>
    <w:rsid w:val="007163A6"/>
    <w:rsid w:val="00716769"/>
    <w:rsid w:val="00716C0E"/>
    <w:rsid w:val="00717033"/>
    <w:rsid w:val="007219FE"/>
    <w:rsid w:val="007230DA"/>
    <w:rsid w:val="00723E45"/>
    <w:rsid w:val="00725B02"/>
    <w:rsid w:val="00726595"/>
    <w:rsid w:val="00727236"/>
    <w:rsid w:val="00727782"/>
    <w:rsid w:val="00727FAD"/>
    <w:rsid w:val="0073040D"/>
    <w:rsid w:val="0073138A"/>
    <w:rsid w:val="0073337B"/>
    <w:rsid w:val="0073437C"/>
    <w:rsid w:val="007349CF"/>
    <w:rsid w:val="00734ED4"/>
    <w:rsid w:val="007355E8"/>
    <w:rsid w:val="00735D93"/>
    <w:rsid w:val="00736676"/>
    <w:rsid w:val="007367D4"/>
    <w:rsid w:val="00737CAF"/>
    <w:rsid w:val="00740220"/>
    <w:rsid w:val="007404E5"/>
    <w:rsid w:val="00740612"/>
    <w:rsid w:val="0074087F"/>
    <w:rsid w:val="00740D46"/>
    <w:rsid w:val="00742317"/>
    <w:rsid w:val="0074239F"/>
    <w:rsid w:val="007434FE"/>
    <w:rsid w:val="00744D22"/>
    <w:rsid w:val="007454F4"/>
    <w:rsid w:val="00745B78"/>
    <w:rsid w:val="00747A6C"/>
    <w:rsid w:val="00751DE8"/>
    <w:rsid w:val="00751E9F"/>
    <w:rsid w:val="00753B8C"/>
    <w:rsid w:val="007552AA"/>
    <w:rsid w:val="00755A4E"/>
    <w:rsid w:val="00756916"/>
    <w:rsid w:val="00757450"/>
    <w:rsid w:val="00760923"/>
    <w:rsid w:val="00760AE5"/>
    <w:rsid w:val="00760AF4"/>
    <w:rsid w:val="00762015"/>
    <w:rsid w:val="00762EE0"/>
    <w:rsid w:val="007636B3"/>
    <w:rsid w:val="00764CCE"/>
    <w:rsid w:val="00765C44"/>
    <w:rsid w:val="00765D33"/>
    <w:rsid w:val="00765F2B"/>
    <w:rsid w:val="007665CC"/>
    <w:rsid w:val="007702F9"/>
    <w:rsid w:val="007706BF"/>
    <w:rsid w:val="00770DD8"/>
    <w:rsid w:val="007712F5"/>
    <w:rsid w:val="00771F3A"/>
    <w:rsid w:val="00772358"/>
    <w:rsid w:val="00772A57"/>
    <w:rsid w:val="00772D56"/>
    <w:rsid w:val="00773291"/>
    <w:rsid w:val="00773EB4"/>
    <w:rsid w:val="00774906"/>
    <w:rsid w:val="007749F8"/>
    <w:rsid w:val="007753EC"/>
    <w:rsid w:val="0077615A"/>
    <w:rsid w:val="0077619D"/>
    <w:rsid w:val="00776700"/>
    <w:rsid w:val="00776DF2"/>
    <w:rsid w:val="00776F68"/>
    <w:rsid w:val="0077726B"/>
    <w:rsid w:val="00777567"/>
    <w:rsid w:val="007805F7"/>
    <w:rsid w:val="00781953"/>
    <w:rsid w:val="0078394A"/>
    <w:rsid w:val="007842AF"/>
    <w:rsid w:val="00784AD5"/>
    <w:rsid w:val="007854FA"/>
    <w:rsid w:val="0078655F"/>
    <w:rsid w:val="00787252"/>
    <w:rsid w:val="007903F0"/>
    <w:rsid w:val="00790780"/>
    <w:rsid w:val="007914AE"/>
    <w:rsid w:val="00791D81"/>
    <w:rsid w:val="007931C3"/>
    <w:rsid w:val="00794BDB"/>
    <w:rsid w:val="00795412"/>
    <w:rsid w:val="00795B19"/>
    <w:rsid w:val="007967B0"/>
    <w:rsid w:val="007A1276"/>
    <w:rsid w:val="007A14F2"/>
    <w:rsid w:val="007A7753"/>
    <w:rsid w:val="007A7A98"/>
    <w:rsid w:val="007B15A2"/>
    <w:rsid w:val="007B1653"/>
    <w:rsid w:val="007B1844"/>
    <w:rsid w:val="007B1A76"/>
    <w:rsid w:val="007B40BC"/>
    <w:rsid w:val="007B471F"/>
    <w:rsid w:val="007B525A"/>
    <w:rsid w:val="007B5886"/>
    <w:rsid w:val="007C040D"/>
    <w:rsid w:val="007C10A8"/>
    <w:rsid w:val="007C1C19"/>
    <w:rsid w:val="007C20F2"/>
    <w:rsid w:val="007C2E7B"/>
    <w:rsid w:val="007C386F"/>
    <w:rsid w:val="007C3A9D"/>
    <w:rsid w:val="007C4297"/>
    <w:rsid w:val="007C5422"/>
    <w:rsid w:val="007C5E2C"/>
    <w:rsid w:val="007C6739"/>
    <w:rsid w:val="007C68A6"/>
    <w:rsid w:val="007C77D6"/>
    <w:rsid w:val="007C796A"/>
    <w:rsid w:val="007D0604"/>
    <w:rsid w:val="007D1262"/>
    <w:rsid w:val="007D3279"/>
    <w:rsid w:val="007D36D9"/>
    <w:rsid w:val="007D486F"/>
    <w:rsid w:val="007D6043"/>
    <w:rsid w:val="007D6644"/>
    <w:rsid w:val="007D702C"/>
    <w:rsid w:val="007E03F9"/>
    <w:rsid w:val="007E07EC"/>
    <w:rsid w:val="007E146A"/>
    <w:rsid w:val="007E2404"/>
    <w:rsid w:val="007E250D"/>
    <w:rsid w:val="007E4CF0"/>
    <w:rsid w:val="007E6F17"/>
    <w:rsid w:val="007E7484"/>
    <w:rsid w:val="007E7CE5"/>
    <w:rsid w:val="007F06BC"/>
    <w:rsid w:val="007F0B1F"/>
    <w:rsid w:val="007F15F2"/>
    <w:rsid w:val="007F25D6"/>
    <w:rsid w:val="007F2F2D"/>
    <w:rsid w:val="007F2FC5"/>
    <w:rsid w:val="007F301B"/>
    <w:rsid w:val="007F33C1"/>
    <w:rsid w:val="007F40E9"/>
    <w:rsid w:val="007F44C3"/>
    <w:rsid w:val="007F6054"/>
    <w:rsid w:val="007F739E"/>
    <w:rsid w:val="007F7952"/>
    <w:rsid w:val="008006BE"/>
    <w:rsid w:val="008013E6"/>
    <w:rsid w:val="00801A5B"/>
    <w:rsid w:val="00801D47"/>
    <w:rsid w:val="00802062"/>
    <w:rsid w:val="0080377F"/>
    <w:rsid w:val="0080413D"/>
    <w:rsid w:val="00805990"/>
    <w:rsid w:val="00805C0E"/>
    <w:rsid w:val="00806DE8"/>
    <w:rsid w:val="00807ADA"/>
    <w:rsid w:val="008101D2"/>
    <w:rsid w:val="00810D8E"/>
    <w:rsid w:val="00810DA0"/>
    <w:rsid w:val="00811113"/>
    <w:rsid w:val="008119CD"/>
    <w:rsid w:val="00812099"/>
    <w:rsid w:val="00812B1F"/>
    <w:rsid w:val="00812D8D"/>
    <w:rsid w:val="008139A2"/>
    <w:rsid w:val="00813F24"/>
    <w:rsid w:val="008152ED"/>
    <w:rsid w:val="00815BB3"/>
    <w:rsid w:val="0081672A"/>
    <w:rsid w:val="00817089"/>
    <w:rsid w:val="0081724E"/>
    <w:rsid w:val="008205A8"/>
    <w:rsid w:val="00820BCB"/>
    <w:rsid w:val="0082230E"/>
    <w:rsid w:val="0082361C"/>
    <w:rsid w:val="00823F82"/>
    <w:rsid w:val="008247CD"/>
    <w:rsid w:val="00824A00"/>
    <w:rsid w:val="008257E6"/>
    <w:rsid w:val="00825984"/>
    <w:rsid w:val="00826106"/>
    <w:rsid w:val="00831901"/>
    <w:rsid w:val="00831D62"/>
    <w:rsid w:val="00832A1F"/>
    <w:rsid w:val="00832EAC"/>
    <w:rsid w:val="008342EF"/>
    <w:rsid w:val="00834433"/>
    <w:rsid w:val="00835B56"/>
    <w:rsid w:val="008401BD"/>
    <w:rsid w:val="00840517"/>
    <w:rsid w:val="00841FB9"/>
    <w:rsid w:val="00842408"/>
    <w:rsid w:val="00842743"/>
    <w:rsid w:val="008439EB"/>
    <w:rsid w:val="008439ED"/>
    <w:rsid w:val="00844402"/>
    <w:rsid w:val="008445A0"/>
    <w:rsid w:val="008463F2"/>
    <w:rsid w:val="00846A91"/>
    <w:rsid w:val="00846F92"/>
    <w:rsid w:val="00847BDF"/>
    <w:rsid w:val="008500E5"/>
    <w:rsid w:val="00851212"/>
    <w:rsid w:val="00851644"/>
    <w:rsid w:val="00851D08"/>
    <w:rsid w:val="00852088"/>
    <w:rsid w:val="00852401"/>
    <w:rsid w:val="008524AB"/>
    <w:rsid w:val="008531FD"/>
    <w:rsid w:val="00853682"/>
    <w:rsid w:val="008549B1"/>
    <w:rsid w:val="00854BF4"/>
    <w:rsid w:val="00854E6D"/>
    <w:rsid w:val="00855236"/>
    <w:rsid w:val="00855243"/>
    <w:rsid w:val="00856E0C"/>
    <w:rsid w:val="008575AF"/>
    <w:rsid w:val="00857F1A"/>
    <w:rsid w:val="00861026"/>
    <w:rsid w:val="00861739"/>
    <w:rsid w:val="0086349F"/>
    <w:rsid w:val="008640EC"/>
    <w:rsid w:val="00864B18"/>
    <w:rsid w:val="00864D4B"/>
    <w:rsid w:val="00865064"/>
    <w:rsid w:val="0086526A"/>
    <w:rsid w:val="00865E45"/>
    <w:rsid w:val="00865E6E"/>
    <w:rsid w:val="00866FE8"/>
    <w:rsid w:val="008677AE"/>
    <w:rsid w:val="008679AA"/>
    <w:rsid w:val="0086F3CC"/>
    <w:rsid w:val="00870C11"/>
    <w:rsid w:val="0087330E"/>
    <w:rsid w:val="008748D1"/>
    <w:rsid w:val="00875233"/>
    <w:rsid w:val="00875DA7"/>
    <w:rsid w:val="0087639F"/>
    <w:rsid w:val="008764E6"/>
    <w:rsid w:val="0087693A"/>
    <w:rsid w:val="00876D80"/>
    <w:rsid w:val="00877B44"/>
    <w:rsid w:val="00877E52"/>
    <w:rsid w:val="008811E9"/>
    <w:rsid w:val="00881227"/>
    <w:rsid w:val="00881B3F"/>
    <w:rsid w:val="0088231F"/>
    <w:rsid w:val="00882B3D"/>
    <w:rsid w:val="00882B9A"/>
    <w:rsid w:val="0088391A"/>
    <w:rsid w:val="00884650"/>
    <w:rsid w:val="008850A0"/>
    <w:rsid w:val="00885BD2"/>
    <w:rsid w:val="00886C64"/>
    <w:rsid w:val="00890B36"/>
    <w:rsid w:val="00890E04"/>
    <w:rsid w:val="00891271"/>
    <w:rsid w:val="00891E87"/>
    <w:rsid w:val="00892761"/>
    <w:rsid w:val="00892B95"/>
    <w:rsid w:val="0089390A"/>
    <w:rsid w:val="008964C3"/>
    <w:rsid w:val="008A09DA"/>
    <w:rsid w:val="008A252A"/>
    <w:rsid w:val="008A2AAA"/>
    <w:rsid w:val="008A3107"/>
    <w:rsid w:val="008A34C2"/>
    <w:rsid w:val="008A3C37"/>
    <w:rsid w:val="008A4A91"/>
    <w:rsid w:val="008A4BDD"/>
    <w:rsid w:val="008A4D2D"/>
    <w:rsid w:val="008A6907"/>
    <w:rsid w:val="008A7B10"/>
    <w:rsid w:val="008B04EC"/>
    <w:rsid w:val="008B2440"/>
    <w:rsid w:val="008B2A7A"/>
    <w:rsid w:val="008B2BAB"/>
    <w:rsid w:val="008B31C5"/>
    <w:rsid w:val="008B36F1"/>
    <w:rsid w:val="008B4800"/>
    <w:rsid w:val="008B51C2"/>
    <w:rsid w:val="008B5547"/>
    <w:rsid w:val="008B6A42"/>
    <w:rsid w:val="008C0638"/>
    <w:rsid w:val="008C0D02"/>
    <w:rsid w:val="008C0E02"/>
    <w:rsid w:val="008C14A6"/>
    <w:rsid w:val="008C1BDB"/>
    <w:rsid w:val="008C267F"/>
    <w:rsid w:val="008C3B45"/>
    <w:rsid w:val="008C429B"/>
    <w:rsid w:val="008C441A"/>
    <w:rsid w:val="008C48D7"/>
    <w:rsid w:val="008C4C9D"/>
    <w:rsid w:val="008C5921"/>
    <w:rsid w:val="008C6842"/>
    <w:rsid w:val="008C69D0"/>
    <w:rsid w:val="008C6B48"/>
    <w:rsid w:val="008C7954"/>
    <w:rsid w:val="008D2A91"/>
    <w:rsid w:val="008D4FB3"/>
    <w:rsid w:val="008D57C3"/>
    <w:rsid w:val="008D595A"/>
    <w:rsid w:val="008D67DF"/>
    <w:rsid w:val="008D7EC1"/>
    <w:rsid w:val="008E25DB"/>
    <w:rsid w:val="008E2A08"/>
    <w:rsid w:val="008E2BD7"/>
    <w:rsid w:val="008E3061"/>
    <w:rsid w:val="008E31B0"/>
    <w:rsid w:val="008E3C68"/>
    <w:rsid w:val="008E3CA4"/>
    <w:rsid w:val="008E4597"/>
    <w:rsid w:val="008E4839"/>
    <w:rsid w:val="008E4A0E"/>
    <w:rsid w:val="008E5483"/>
    <w:rsid w:val="008E5810"/>
    <w:rsid w:val="008E5BAE"/>
    <w:rsid w:val="008E6342"/>
    <w:rsid w:val="008E6ACB"/>
    <w:rsid w:val="008E6B21"/>
    <w:rsid w:val="008F15EB"/>
    <w:rsid w:val="008F1F3F"/>
    <w:rsid w:val="008F24BC"/>
    <w:rsid w:val="008F26D7"/>
    <w:rsid w:val="008F353F"/>
    <w:rsid w:val="008F7077"/>
    <w:rsid w:val="009005AC"/>
    <w:rsid w:val="00902B2A"/>
    <w:rsid w:val="009035EE"/>
    <w:rsid w:val="0090414C"/>
    <w:rsid w:val="00904758"/>
    <w:rsid w:val="009056F8"/>
    <w:rsid w:val="00906188"/>
    <w:rsid w:val="009065D0"/>
    <w:rsid w:val="0090677A"/>
    <w:rsid w:val="009102A1"/>
    <w:rsid w:val="00912F53"/>
    <w:rsid w:val="00914F44"/>
    <w:rsid w:val="00915DD3"/>
    <w:rsid w:val="00916506"/>
    <w:rsid w:val="009167E0"/>
    <w:rsid w:val="00917C71"/>
    <w:rsid w:val="00920E17"/>
    <w:rsid w:val="00921477"/>
    <w:rsid w:val="00921E01"/>
    <w:rsid w:val="009221F9"/>
    <w:rsid w:val="009226A0"/>
    <w:rsid w:val="009231AE"/>
    <w:rsid w:val="00923864"/>
    <w:rsid w:val="00923B84"/>
    <w:rsid w:val="0092536E"/>
    <w:rsid w:val="0092707C"/>
    <w:rsid w:val="009316DA"/>
    <w:rsid w:val="00931A69"/>
    <w:rsid w:val="00931CB7"/>
    <w:rsid w:val="0093383B"/>
    <w:rsid w:val="00933923"/>
    <w:rsid w:val="009343A6"/>
    <w:rsid w:val="00934436"/>
    <w:rsid w:val="00935F93"/>
    <w:rsid w:val="009361F1"/>
    <w:rsid w:val="0093678D"/>
    <w:rsid w:val="009372F2"/>
    <w:rsid w:val="00937351"/>
    <w:rsid w:val="00940CD0"/>
    <w:rsid w:val="0094150F"/>
    <w:rsid w:val="00942862"/>
    <w:rsid w:val="009430F0"/>
    <w:rsid w:val="00945A73"/>
    <w:rsid w:val="009468F2"/>
    <w:rsid w:val="009471AB"/>
    <w:rsid w:val="00947A95"/>
    <w:rsid w:val="00947F45"/>
    <w:rsid w:val="00950982"/>
    <w:rsid w:val="00950C12"/>
    <w:rsid w:val="00950D32"/>
    <w:rsid w:val="0095152B"/>
    <w:rsid w:val="009518DB"/>
    <w:rsid w:val="00953028"/>
    <w:rsid w:val="0095359D"/>
    <w:rsid w:val="009550F5"/>
    <w:rsid w:val="00955DDA"/>
    <w:rsid w:val="0095626E"/>
    <w:rsid w:val="00956744"/>
    <w:rsid w:val="00957555"/>
    <w:rsid w:val="009575B9"/>
    <w:rsid w:val="00957FC6"/>
    <w:rsid w:val="00960A8B"/>
    <w:rsid w:val="00960F52"/>
    <w:rsid w:val="00961556"/>
    <w:rsid w:val="00961DD2"/>
    <w:rsid w:val="0096211E"/>
    <w:rsid w:val="009624C1"/>
    <w:rsid w:val="00965D88"/>
    <w:rsid w:val="009662A6"/>
    <w:rsid w:val="0096646B"/>
    <w:rsid w:val="0096712D"/>
    <w:rsid w:val="00967C1D"/>
    <w:rsid w:val="00970010"/>
    <w:rsid w:val="0097260C"/>
    <w:rsid w:val="00973B15"/>
    <w:rsid w:val="0097620D"/>
    <w:rsid w:val="00976C3E"/>
    <w:rsid w:val="00976C6B"/>
    <w:rsid w:val="00977081"/>
    <w:rsid w:val="00977428"/>
    <w:rsid w:val="009809C4"/>
    <w:rsid w:val="009825BC"/>
    <w:rsid w:val="00982DA5"/>
    <w:rsid w:val="00982ECE"/>
    <w:rsid w:val="009834D9"/>
    <w:rsid w:val="00983F9C"/>
    <w:rsid w:val="00984391"/>
    <w:rsid w:val="00984D12"/>
    <w:rsid w:val="0098789C"/>
    <w:rsid w:val="00987E46"/>
    <w:rsid w:val="00991313"/>
    <w:rsid w:val="00992CFA"/>
    <w:rsid w:val="0099315A"/>
    <w:rsid w:val="00994AAF"/>
    <w:rsid w:val="0099540E"/>
    <w:rsid w:val="009955FD"/>
    <w:rsid w:val="00996EE7"/>
    <w:rsid w:val="009971AE"/>
    <w:rsid w:val="00997AE8"/>
    <w:rsid w:val="00997E8A"/>
    <w:rsid w:val="009A005B"/>
    <w:rsid w:val="009A1B65"/>
    <w:rsid w:val="009A3D68"/>
    <w:rsid w:val="009A4BBA"/>
    <w:rsid w:val="009A4FE7"/>
    <w:rsid w:val="009A74BF"/>
    <w:rsid w:val="009A7A15"/>
    <w:rsid w:val="009B0E67"/>
    <w:rsid w:val="009B1EE3"/>
    <w:rsid w:val="009B23ED"/>
    <w:rsid w:val="009B2C59"/>
    <w:rsid w:val="009B2FBD"/>
    <w:rsid w:val="009B3387"/>
    <w:rsid w:val="009B349E"/>
    <w:rsid w:val="009B4604"/>
    <w:rsid w:val="009B5856"/>
    <w:rsid w:val="009B79F0"/>
    <w:rsid w:val="009B7DB2"/>
    <w:rsid w:val="009C114C"/>
    <w:rsid w:val="009C1BE1"/>
    <w:rsid w:val="009C2304"/>
    <w:rsid w:val="009C2E2F"/>
    <w:rsid w:val="009C35F2"/>
    <w:rsid w:val="009C4399"/>
    <w:rsid w:val="009C5C9B"/>
    <w:rsid w:val="009C6734"/>
    <w:rsid w:val="009C6B0B"/>
    <w:rsid w:val="009C6B16"/>
    <w:rsid w:val="009D1940"/>
    <w:rsid w:val="009D20F6"/>
    <w:rsid w:val="009D241D"/>
    <w:rsid w:val="009D36BB"/>
    <w:rsid w:val="009D3F34"/>
    <w:rsid w:val="009D516D"/>
    <w:rsid w:val="009D707F"/>
    <w:rsid w:val="009D752B"/>
    <w:rsid w:val="009E2489"/>
    <w:rsid w:val="009E2A58"/>
    <w:rsid w:val="009E30CF"/>
    <w:rsid w:val="009E3C7C"/>
    <w:rsid w:val="009E42C6"/>
    <w:rsid w:val="009E45B7"/>
    <w:rsid w:val="009E52AA"/>
    <w:rsid w:val="009E62F3"/>
    <w:rsid w:val="009E6BE5"/>
    <w:rsid w:val="009E760B"/>
    <w:rsid w:val="009E7A1E"/>
    <w:rsid w:val="009E7C2F"/>
    <w:rsid w:val="009F184C"/>
    <w:rsid w:val="009F200B"/>
    <w:rsid w:val="009F2658"/>
    <w:rsid w:val="009F267B"/>
    <w:rsid w:val="009F3AE2"/>
    <w:rsid w:val="009F3D48"/>
    <w:rsid w:val="009F40F5"/>
    <w:rsid w:val="009F4EF5"/>
    <w:rsid w:val="009F5641"/>
    <w:rsid w:val="009F6100"/>
    <w:rsid w:val="00A009EB"/>
    <w:rsid w:val="00A010E0"/>
    <w:rsid w:val="00A01FF5"/>
    <w:rsid w:val="00A02D3C"/>
    <w:rsid w:val="00A03B44"/>
    <w:rsid w:val="00A04083"/>
    <w:rsid w:val="00A0427F"/>
    <w:rsid w:val="00A0457F"/>
    <w:rsid w:val="00A04777"/>
    <w:rsid w:val="00A049EF"/>
    <w:rsid w:val="00A04AAF"/>
    <w:rsid w:val="00A05662"/>
    <w:rsid w:val="00A05D36"/>
    <w:rsid w:val="00A076A6"/>
    <w:rsid w:val="00A10C1D"/>
    <w:rsid w:val="00A10E78"/>
    <w:rsid w:val="00A1145B"/>
    <w:rsid w:val="00A11BD4"/>
    <w:rsid w:val="00A13888"/>
    <w:rsid w:val="00A13F92"/>
    <w:rsid w:val="00A13FEC"/>
    <w:rsid w:val="00A147D6"/>
    <w:rsid w:val="00A1499A"/>
    <w:rsid w:val="00A14AAF"/>
    <w:rsid w:val="00A14E6F"/>
    <w:rsid w:val="00A16616"/>
    <w:rsid w:val="00A1731A"/>
    <w:rsid w:val="00A17995"/>
    <w:rsid w:val="00A200A7"/>
    <w:rsid w:val="00A2103E"/>
    <w:rsid w:val="00A21BCC"/>
    <w:rsid w:val="00A22BEB"/>
    <w:rsid w:val="00A234B7"/>
    <w:rsid w:val="00A23B11"/>
    <w:rsid w:val="00A2414E"/>
    <w:rsid w:val="00A26A60"/>
    <w:rsid w:val="00A2783D"/>
    <w:rsid w:val="00A27BF5"/>
    <w:rsid w:val="00A27C5D"/>
    <w:rsid w:val="00A30459"/>
    <w:rsid w:val="00A30D5E"/>
    <w:rsid w:val="00A33F13"/>
    <w:rsid w:val="00A346C8"/>
    <w:rsid w:val="00A34710"/>
    <w:rsid w:val="00A365FB"/>
    <w:rsid w:val="00A3713D"/>
    <w:rsid w:val="00A376CB"/>
    <w:rsid w:val="00A37DD8"/>
    <w:rsid w:val="00A402BF"/>
    <w:rsid w:val="00A4236C"/>
    <w:rsid w:val="00A42927"/>
    <w:rsid w:val="00A42EA3"/>
    <w:rsid w:val="00A44802"/>
    <w:rsid w:val="00A45578"/>
    <w:rsid w:val="00A50574"/>
    <w:rsid w:val="00A522DC"/>
    <w:rsid w:val="00A5254D"/>
    <w:rsid w:val="00A536DF"/>
    <w:rsid w:val="00A53AFB"/>
    <w:rsid w:val="00A54781"/>
    <w:rsid w:val="00A547D6"/>
    <w:rsid w:val="00A55E2C"/>
    <w:rsid w:val="00A56754"/>
    <w:rsid w:val="00A570F6"/>
    <w:rsid w:val="00A57D80"/>
    <w:rsid w:val="00A62C07"/>
    <w:rsid w:val="00A65AE7"/>
    <w:rsid w:val="00A67E0C"/>
    <w:rsid w:val="00A71130"/>
    <w:rsid w:val="00A715A3"/>
    <w:rsid w:val="00A71F2A"/>
    <w:rsid w:val="00A7275F"/>
    <w:rsid w:val="00A741A8"/>
    <w:rsid w:val="00A74C04"/>
    <w:rsid w:val="00A76070"/>
    <w:rsid w:val="00A76A67"/>
    <w:rsid w:val="00A770DB"/>
    <w:rsid w:val="00A77A42"/>
    <w:rsid w:val="00A804EB"/>
    <w:rsid w:val="00A80ADA"/>
    <w:rsid w:val="00A81988"/>
    <w:rsid w:val="00A81A1D"/>
    <w:rsid w:val="00A81E48"/>
    <w:rsid w:val="00A830B6"/>
    <w:rsid w:val="00A835D0"/>
    <w:rsid w:val="00A8407F"/>
    <w:rsid w:val="00A852D6"/>
    <w:rsid w:val="00A852DF"/>
    <w:rsid w:val="00A868BB"/>
    <w:rsid w:val="00A9088F"/>
    <w:rsid w:val="00A91FF8"/>
    <w:rsid w:val="00A9716D"/>
    <w:rsid w:val="00AA16AD"/>
    <w:rsid w:val="00AA17CB"/>
    <w:rsid w:val="00AA1EA2"/>
    <w:rsid w:val="00AA44C1"/>
    <w:rsid w:val="00AA490D"/>
    <w:rsid w:val="00AA4D4C"/>
    <w:rsid w:val="00AA52A9"/>
    <w:rsid w:val="00AA5647"/>
    <w:rsid w:val="00AA6270"/>
    <w:rsid w:val="00AA63FF"/>
    <w:rsid w:val="00AA6C2F"/>
    <w:rsid w:val="00AA7094"/>
    <w:rsid w:val="00AA72E8"/>
    <w:rsid w:val="00AA732D"/>
    <w:rsid w:val="00AB071F"/>
    <w:rsid w:val="00AB0A27"/>
    <w:rsid w:val="00AB13ED"/>
    <w:rsid w:val="00AB1DB9"/>
    <w:rsid w:val="00AB2238"/>
    <w:rsid w:val="00AB46F5"/>
    <w:rsid w:val="00AB493C"/>
    <w:rsid w:val="00AB5A13"/>
    <w:rsid w:val="00AB703C"/>
    <w:rsid w:val="00AB712D"/>
    <w:rsid w:val="00AB7195"/>
    <w:rsid w:val="00AB7AD1"/>
    <w:rsid w:val="00AC026C"/>
    <w:rsid w:val="00AC02F1"/>
    <w:rsid w:val="00AC10D0"/>
    <w:rsid w:val="00AC3814"/>
    <w:rsid w:val="00AC3EF3"/>
    <w:rsid w:val="00AC42DE"/>
    <w:rsid w:val="00AC5E63"/>
    <w:rsid w:val="00AC5ED6"/>
    <w:rsid w:val="00AC6EFF"/>
    <w:rsid w:val="00AC6F55"/>
    <w:rsid w:val="00AC7098"/>
    <w:rsid w:val="00AC782B"/>
    <w:rsid w:val="00AD0A52"/>
    <w:rsid w:val="00AD0B20"/>
    <w:rsid w:val="00AD5A16"/>
    <w:rsid w:val="00AD7EA8"/>
    <w:rsid w:val="00AE0464"/>
    <w:rsid w:val="00AE1480"/>
    <w:rsid w:val="00AE1A49"/>
    <w:rsid w:val="00AE1ADF"/>
    <w:rsid w:val="00AE2981"/>
    <w:rsid w:val="00AE2CD5"/>
    <w:rsid w:val="00AE3F8F"/>
    <w:rsid w:val="00AE4B96"/>
    <w:rsid w:val="00AE6496"/>
    <w:rsid w:val="00AE6799"/>
    <w:rsid w:val="00AE7E98"/>
    <w:rsid w:val="00AE7F22"/>
    <w:rsid w:val="00AF0365"/>
    <w:rsid w:val="00AF0562"/>
    <w:rsid w:val="00AF1533"/>
    <w:rsid w:val="00AF42D7"/>
    <w:rsid w:val="00AF4359"/>
    <w:rsid w:val="00AF5048"/>
    <w:rsid w:val="00AF5EFA"/>
    <w:rsid w:val="00AF6EE8"/>
    <w:rsid w:val="00AF73DB"/>
    <w:rsid w:val="00AF7919"/>
    <w:rsid w:val="00AF7BE9"/>
    <w:rsid w:val="00B004B8"/>
    <w:rsid w:val="00B00E42"/>
    <w:rsid w:val="00B019D8"/>
    <w:rsid w:val="00B02816"/>
    <w:rsid w:val="00B0335E"/>
    <w:rsid w:val="00B037DE"/>
    <w:rsid w:val="00B0588C"/>
    <w:rsid w:val="00B05AE3"/>
    <w:rsid w:val="00B066FB"/>
    <w:rsid w:val="00B06CC1"/>
    <w:rsid w:val="00B06D19"/>
    <w:rsid w:val="00B06DF8"/>
    <w:rsid w:val="00B06E33"/>
    <w:rsid w:val="00B07251"/>
    <w:rsid w:val="00B10073"/>
    <w:rsid w:val="00B1128D"/>
    <w:rsid w:val="00B122C1"/>
    <w:rsid w:val="00B12AEC"/>
    <w:rsid w:val="00B145C9"/>
    <w:rsid w:val="00B15B90"/>
    <w:rsid w:val="00B170BF"/>
    <w:rsid w:val="00B1758D"/>
    <w:rsid w:val="00B2049E"/>
    <w:rsid w:val="00B20E8E"/>
    <w:rsid w:val="00B22812"/>
    <w:rsid w:val="00B22AF8"/>
    <w:rsid w:val="00B23C4F"/>
    <w:rsid w:val="00B243ED"/>
    <w:rsid w:val="00B24D57"/>
    <w:rsid w:val="00B256F3"/>
    <w:rsid w:val="00B27222"/>
    <w:rsid w:val="00B27511"/>
    <w:rsid w:val="00B278C2"/>
    <w:rsid w:val="00B306CF"/>
    <w:rsid w:val="00B31197"/>
    <w:rsid w:val="00B31207"/>
    <w:rsid w:val="00B31428"/>
    <w:rsid w:val="00B3191F"/>
    <w:rsid w:val="00B33D3A"/>
    <w:rsid w:val="00B356AB"/>
    <w:rsid w:val="00B35D56"/>
    <w:rsid w:val="00B36470"/>
    <w:rsid w:val="00B36B85"/>
    <w:rsid w:val="00B37781"/>
    <w:rsid w:val="00B37D47"/>
    <w:rsid w:val="00B40143"/>
    <w:rsid w:val="00B4034E"/>
    <w:rsid w:val="00B403D6"/>
    <w:rsid w:val="00B409E6"/>
    <w:rsid w:val="00B41777"/>
    <w:rsid w:val="00B41F20"/>
    <w:rsid w:val="00B43A18"/>
    <w:rsid w:val="00B452CF"/>
    <w:rsid w:val="00B47041"/>
    <w:rsid w:val="00B5028D"/>
    <w:rsid w:val="00B52559"/>
    <w:rsid w:val="00B532F1"/>
    <w:rsid w:val="00B53435"/>
    <w:rsid w:val="00B535D4"/>
    <w:rsid w:val="00B54CE8"/>
    <w:rsid w:val="00B55E87"/>
    <w:rsid w:val="00B5615C"/>
    <w:rsid w:val="00B56ABC"/>
    <w:rsid w:val="00B56D6A"/>
    <w:rsid w:val="00B5712F"/>
    <w:rsid w:val="00B579FE"/>
    <w:rsid w:val="00B62309"/>
    <w:rsid w:val="00B63C07"/>
    <w:rsid w:val="00B6427D"/>
    <w:rsid w:val="00B658B1"/>
    <w:rsid w:val="00B65AC2"/>
    <w:rsid w:val="00B67315"/>
    <w:rsid w:val="00B72A33"/>
    <w:rsid w:val="00B73C85"/>
    <w:rsid w:val="00B749E5"/>
    <w:rsid w:val="00B7652F"/>
    <w:rsid w:val="00B7782F"/>
    <w:rsid w:val="00B803A4"/>
    <w:rsid w:val="00B80656"/>
    <w:rsid w:val="00B8214B"/>
    <w:rsid w:val="00B83E57"/>
    <w:rsid w:val="00B86B7F"/>
    <w:rsid w:val="00B86F82"/>
    <w:rsid w:val="00B905D1"/>
    <w:rsid w:val="00B90D9D"/>
    <w:rsid w:val="00B90E3A"/>
    <w:rsid w:val="00B92097"/>
    <w:rsid w:val="00B9348E"/>
    <w:rsid w:val="00B93970"/>
    <w:rsid w:val="00B94069"/>
    <w:rsid w:val="00B940CF"/>
    <w:rsid w:val="00B94577"/>
    <w:rsid w:val="00B94C44"/>
    <w:rsid w:val="00B95DF8"/>
    <w:rsid w:val="00B962F3"/>
    <w:rsid w:val="00B96798"/>
    <w:rsid w:val="00B9737C"/>
    <w:rsid w:val="00BA0DF4"/>
    <w:rsid w:val="00BA17A5"/>
    <w:rsid w:val="00BA1D96"/>
    <w:rsid w:val="00BA2113"/>
    <w:rsid w:val="00BA2409"/>
    <w:rsid w:val="00BA2497"/>
    <w:rsid w:val="00BA262D"/>
    <w:rsid w:val="00BA39EB"/>
    <w:rsid w:val="00BA4528"/>
    <w:rsid w:val="00BA4799"/>
    <w:rsid w:val="00BA492C"/>
    <w:rsid w:val="00BA4D58"/>
    <w:rsid w:val="00BA58E3"/>
    <w:rsid w:val="00BA5F69"/>
    <w:rsid w:val="00BA660A"/>
    <w:rsid w:val="00BB0069"/>
    <w:rsid w:val="00BB0ABC"/>
    <w:rsid w:val="00BB2537"/>
    <w:rsid w:val="00BB4848"/>
    <w:rsid w:val="00BB4B30"/>
    <w:rsid w:val="00BB4EFC"/>
    <w:rsid w:val="00BB7AFF"/>
    <w:rsid w:val="00BBC50E"/>
    <w:rsid w:val="00BC0BCB"/>
    <w:rsid w:val="00BC0C4F"/>
    <w:rsid w:val="00BC2426"/>
    <w:rsid w:val="00BC27EF"/>
    <w:rsid w:val="00BC2EDE"/>
    <w:rsid w:val="00BC49D5"/>
    <w:rsid w:val="00BC58DC"/>
    <w:rsid w:val="00BC61E4"/>
    <w:rsid w:val="00BC72F2"/>
    <w:rsid w:val="00BC745F"/>
    <w:rsid w:val="00BC7512"/>
    <w:rsid w:val="00BD0AC6"/>
    <w:rsid w:val="00BD14D9"/>
    <w:rsid w:val="00BD21D7"/>
    <w:rsid w:val="00BD3498"/>
    <w:rsid w:val="00BD39C5"/>
    <w:rsid w:val="00BD3DE0"/>
    <w:rsid w:val="00BD4083"/>
    <w:rsid w:val="00BD712E"/>
    <w:rsid w:val="00BD7C9D"/>
    <w:rsid w:val="00BE0188"/>
    <w:rsid w:val="00BE062B"/>
    <w:rsid w:val="00BE2104"/>
    <w:rsid w:val="00BE258B"/>
    <w:rsid w:val="00BE42DC"/>
    <w:rsid w:val="00BE4508"/>
    <w:rsid w:val="00BE4BB1"/>
    <w:rsid w:val="00BF09A9"/>
    <w:rsid w:val="00BF1F53"/>
    <w:rsid w:val="00BF3050"/>
    <w:rsid w:val="00BF3817"/>
    <w:rsid w:val="00BF3F46"/>
    <w:rsid w:val="00BF5F85"/>
    <w:rsid w:val="00BF641D"/>
    <w:rsid w:val="00BF66EF"/>
    <w:rsid w:val="00BF77F2"/>
    <w:rsid w:val="00BF7BB7"/>
    <w:rsid w:val="00C00609"/>
    <w:rsid w:val="00C01A93"/>
    <w:rsid w:val="00C01C9E"/>
    <w:rsid w:val="00C0352A"/>
    <w:rsid w:val="00C047D1"/>
    <w:rsid w:val="00C050B7"/>
    <w:rsid w:val="00C078C3"/>
    <w:rsid w:val="00C11367"/>
    <w:rsid w:val="00C11ED6"/>
    <w:rsid w:val="00C13127"/>
    <w:rsid w:val="00C13D46"/>
    <w:rsid w:val="00C13E4F"/>
    <w:rsid w:val="00C13E9C"/>
    <w:rsid w:val="00C13F62"/>
    <w:rsid w:val="00C14334"/>
    <w:rsid w:val="00C144D8"/>
    <w:rsid w:val="00C14A9A"/>
    <w:rsid w:val="00C1572E"/>
    <w:rsid w:val="00C16290"/>
    <w:rsid w:val="00C16F76"/>
    <w:rsid w:val="00C1704A"/>
    <w:rsid w:val="00C20166"/>
    <w:rsid w:val="00C20BC5"/>
    <w:rsid w:val="00C22188"/>
    <w:rsid w:val="00C239F4"/>
    <w:rsid w:val="00C2668E"/>
    <w:rsid w:val="00C26FC6"/>
    <w:rsid w:val="00C276B2"/>
    <w:rsid w:val="00C301C8"/>
    <w:rsid w:val="00C331B6"/>
    <w:rsid w:val="00C334D6"/>
    <w:rsid w:val="00C338A3"/>
    <w:rsid w:val="00C35C52"/>
    <w:rsid w:val="00C369D9"/>
    <w:rsid w:val="00C3714F"/>
    <w:rsid w:val="00C37500"/>
    <w:rsid w:val="00C376DA"/>
    <w:rsid w:val="00C40B0F"/>
    <w:rsid w:val="00C41094"/>
    <w:rsid w:val="00C412A8"/>
    <w:rsid w:val="00C4153B"/>
    <w:rsid w:val="00C4171F"/>
    <w:rsid w:val="00C42839"/>
    <w:rsid w:val="00C43364"/>
    <w:rsid w:val="00C434DE"/>
    <w:rsid w:val="00C44846"/>
    <w:rsid w:val="00C44CA1"/>
    <w:rsid w:val="00C459B7"/>
    <w:rsid w:val="00C4658F"/>
    <w:rsid w:val="00C47042"/>
    <w:rsid w:val="00C507EA"/>
    <w:rsid w:val="00C5375A"/>
    <w:rsid w:val="00C53E80"/>
    <w:rsid w:val="00C5484D"/>
    <w:rsid w:val="00C55A86"/>
    <w:rsid w:val="00C579D1"/>
    <w:rsid w:val="00C57EC1"/>
    <w:rsid w:val="00C6183A"/>
    <w:rsid w:val="00C6202F"/>
    <w:rsid w:val="00C62268"/>
    <w:rsid w:val="00C624FB"/>
    <w:rsid w:val="00C62864"/>
    <w:rsid w:val="00C62D52"/>
    <w:rsid w:val="00C632F7"/>
    <w:rsid w:val="00C64386"/>
    <w:rsid w:val="00C64DBA"/>
    <w:rsid w:val="00C663EB"/>
    <w:rsid w:val="00C70534"/>
    <w:rsid w:val="00C70D4F"/>
    <w:rsid w:val="00C7206A"/>
    <w:rsid w:val="00C72168"/>
    <w:rsid w:val="00C72E9F"/>
    <w:rsid w:val="00C73753"/>
    <w:rsid w:val="00C740EE"/>
    <w:rsid w:val="00C7435E"/>
    <w:rsid w:val="00C74C6E"/>
    <w:rsid w:val="00C75E32"/>
    <w:rsid w:val="00C7774A"/>
    <w:rsid w:val="00C77AD6"/>
    <w:rsid w:val="00C77B3E"/>
    <w:rsid w:val="00C801FC"/>
    <w:rsid w:val="00C809D5"/>
    <w:rsid w:val="00C80B3C"/>
    <w:rsid w:val="00C810A9"/>
    <w:rsid w:val="00C8117A"/>
    <w:rsid w:val="00C829E5"/>
    <w:rsid w:val="00C8382C"/>
    <w:rsid w:val="00C8499C"/>
    <w:rsid w:val="00C8514E"/>
    <w:rsid w:val="00C868D1"/>
    <w:rsid w:val="00C878E6"/>
    <w:rsid w:val="00C87E1D"/>
    <w:rsid w:val="00C9175C"/>
    <w:rsid w:val="00C92FC5"/>
    <w:rsid w:val="00C93DFE"/>
    <w:rsid w:val="00C943EA"/>
    <w:rsid w:val="00C95BE8"/>
    <w:rsid w:val="00C96BE7"/>
    <w:rsid w:val="00C97069"/>
    <w:rsid w:val="00C97B24"/>
    <w:rsid w:val="00CA0304"/>
    <w:rsid w:val="00CA0CF4"/>
    <w:rsid w:val="00CA0DE1"/>
    <w:rsid w:val="00CA1064"/>
    <w:rsid w:val="00CA1648"/>
    <w:rsid w:val="00CA1772"/>
    <w:rsid w:val="00CA2837"/>
    <w:rsid w:val="00CA30AE"/>
    <w:rsid w:val="00CA33AF"/>
    <w:rsid w:val="00CA37C5"/>
    <w:rsid w:val="00CA4991"/>
    <w:rsid w:val="00CA5677"/>
    <w:rsid w:val="00CA5FC7"/>
    <w:rsid w:val="00CA632C"/>
    <w:rsid w:val="00CB0CB9"/>
    <w:rsid w:val="00CB10A7"/>
    <w:rsid w:val="00CB1592"/>
    <w:rsid w:val="00CB244F"/>
    <w:rsid w:val="00CB5BF2"/>
    <w:rsid w:val="00CB60F6"/>
    <w:rsid w:val="00CC0283"/>
    <w:rsid w:val="00CC05E2"/>
    <w:rsid w:val="00CC0DC0"/>
    <w:rsid w:val="00CC105A"/>
    <w:rsid w:val="00CC2845"/>
    <w:rsid w:val="00CC3635"/>
    <w:rsid w:val="00CC4321"/>
    <w:rsid w:val="00CC4CD4"/>
    <w:rsid w:val="00CC53C5"/>
    <w:rsid w:val="00CC6E70"/>
    <w:rsid w:val="00CC7ECA"/>
    <w:rsid w:val="00CD0DE3"/>
    <w:rsid w:val="00CD1C2E"/>
    <w:rsid w:val="00CD1C33"/>
    <w:rsid w:val="00CD1C67"/>
    <w:rsid w:val="00CD2456"/>
    <w:rsid w:val="00CD49DD"/>
    <w:rsid w:val="00CD4E18"/>
    <w:rsid w:val="00CD6566"/>
    <w:rsid w:val="00CD6633"/>
    <w:rsid w:val="00CD6E1C"/>
    <w:rsid w:val="00CD7372"/>
    <w:rsid w:val="00CD7600"/>
    <w:rsid w:val="00CD7B82"/>
    <w:rsid w:val="00CD7D2A"/>
    <w:rsid w:val="00CE17C9"/>
    <w:rsid w:val="00CE1CC6"/>
    <w:rsid w:val="00CE305D"/>
    <w:rsid w:val="00CE365E"/>
    <w:rsid w:val="00CE4DA4"/>
    <w:rsid w:val="00CE5B4A"/>
    <w:rsid w:val="00CE7D56"/>
    <w:rsid w:val="00CE7FCF"/>
    <w:rsid w:val="00CF16E9"/>
    <w:rsid w:val="00CF176E"/>
    <w:rsid w:val="00CF2039"/>
    <w:rsid w:val="00CF3415"/>
    <w:rsid w:val="00CF6D25"/>
    <w:rsid w:val="00CF7808"/>
    <w:rsid w:val="00D00766"/>
    <w:rsid w:val="00D01970"/>
    <w:rsid w:val="00D03160"/>
    <w:rsid w:val="00D03B50"/>
    <w:rsid w:val="00D05283"/>
    <w:rsid w:val="00D079F2"/>
    <w:rsid w:val="00D10BFD"/>
    <w:rsid w:val="00D11005"/>
    <w:rsid w:val="00D1219E"/>
    <w:rsid w:val="00D13C32"/>
    <w:rsid w:val="00D149B8"/>
    <w:rsid w:val="00D15076"/>
    <w:rsid w:val="00D152C2"/>
    <w:rsid w:val="00D15D13"/>
    <w:rsid w:val="00D1715F"/>
    <w:rsid w:val="00D1762E"/>
    <w:rsid w:val="00D2390C"/>
    <w:rsid w:val="00D23C24"/>
    <w:rsid w:val="00D253F0"/>
    <w:rsid w:val="00D26680"/>
    <w:rsid w:val="00D27560"/>
    <w:rsid w:val="00D3092B"/>
    <w:rsid w:val="00D32C86"/>
    <w:rsid w:val="00D32FA1"/>
    <w:rsid w:val="00D3306E"/>
    <w:rsid w:val="00D36783"/>
    <w:rsid w:val="00D36B8C"/>
    <w:rsid w:val="00D37236"/>
    <w:rsid w:val="00D37853"/>
    <w:rsid w:val="00D37F64"/>
    <w:rsid w:val="00D41783"/>
    <w:rsid w:val="00D42E59"/>
    <w:rsid w:val="00D4404F"/>
    <w:rsid w:val="00D450E7"/>
    <w:rsid w:val="00D45E66"/>
    <w:rsid w:val="00D45F5E"/>
    <w:rsid w:val="00D46053"/>
    <w:rsid w:val="00D4687B"/>
    <w:rsid w:val="00D50272"/>
    <w:rsid w:val="00D5041E"/>
    <w:rsid w:val="00D5048B"/>
    <w:rsid w:val="00D50D96"/>
    <w:rsid w:val="00D523E2"/>
    <w:rsid w:val="00D525A2"/>
    <w:rsid w:val="00D5305A"/>
    <w:rsid w:val="00D535F4"/>
    <w:rsid w:val="00D5466A"/>
    <w:rsid w:val="00D5581F"/>
    <w:rsid w:val="00D55D0F"/>
    <w:rsid w:val="00D579A2"/>
    <w:rsid w:val="00D57A2C"/>
    <w:rsid w:val="00D6029C"/>
    <w:rsid w:val="00D6031E"/>
    <w:rsid w:val="00D606D7"/>
    <w:rsid w:val="00D62021"/>
    <w:rsid w:val="00D62739"/>
    <w:rsid w:val="00D63B70"/>
    <w:rsid w:val="00D6528A"/>
    <w:rsid w:val="00D6616A"/>
    <w:rsid w:val="00D661A2"/>
    <w:rsid w:val="00D669F5"/>
    <w:rsid w:val="00D67CD9"/>
    <w:rsid w:val="00D71948"/>
    <w:rsid w:val="00D750BA"/>
    <w:rsid w:val="00D756C4"/>
    <w:rsid w:val="00D75F9E"/>
    <w:rsid w:val="00D761EB"/>
    <w:rsid w:val="00D77D36"/>
    <w:rsid w:val="00D80210"/>
    <w:rsid w:val="00D806B1"/>
    <w:rsid w:val="00D80C68"/>
    <w:rsid w:val="00D80CE1"/>
    <w:rsid w:val="00D824CF"/>
    <w:rsid w:val="00D82887"/>
    <w:rsid w:val="00D82DA8"/>
    <w:rsid w:val="00D831DD"/>
    <w:rsid w:val="00D83FC0"/>
    <w:rsid w:val="00D8589A"/>
    <w:rsid w:val="00D8684A"/>
    <w:rsid w:val="00D86E64"/>
    <w:rsid w:val="00D870B1"/>
    <w:rsid w:val="00D9215E"/>
    <w:rsid w:val="00D921EA"/>
    <w:rsid w:val="00D9264C"/>
    <w:rsid w:val="00D9342D"/>
    <w:rsid w:val="00D94956"/>
    <w:rsid w:val="00D94EDA"/>
    <w:rsid w:val="00D95BF9"/>
    <w:rsid w:val="00D95E47"/>
    <w:rsid w:val="00D964B1"/>
    <w:rsid w:val="00DA0192"/>
    <w:rsid w:val="00DA2C41"/>
    <w:rsid w:val="00DA33AB"/>
    <w:rsid w:val="00DA376D"/>
    <w:rsid w:val="00DA3B2A"/>
    <w:rsid w:val="00DA426C"/>
    <w:rsid w:val="00DA433A"/>
    <w:rsid w:val="00DA56C5"/>
    <w:rsid w:val="00DA5D54"/>
    <w:rsid w:val="00DA5D56"/>
    <w:rsid w:val="00DA5FBF"/>
    <w:rsid w:val="00DA69FF"/>
    <w:rsid w:val="00DA6A6C"/>
    <w:rsid w:val="00DA770E"/>
    <w:rsid w:val="00DA7779"/>
    <w:rsid w:val="00DA7D4A"/>
    <w:rsid w:val="00DB29A4"/>
    <w:rsid w:val="00DB2A6E"/>
    <w:rsid w:val="00DB50F8"/>
    <w:rsid w:val="00DB54EF"/>
    <w:rsid w:val="00DB63D0"/>
    <w:rsid w:val="00DB6990"/>
    <w:rsid w:val="00DB6C89"/>
    <w:rsid w:val="00DC135B"/>
    <w:rsid w:val="00DC1C3E"/>
    <w:rsid w:val="00DC231A"/>
    <w:rsid w:val="00DC3235"/>
    <w:rsid w:val="00DC323E"/>
    <w:rsid w:val="00DC3DD4"/>
    <w:rsid w:val="00DC5354"/>
    <w:rsid w:val="00DC6FEF"/>
    <w:rsid w:val="00DC77E8"/>
    <w:rsid w:val="00DC7A7D"/>
    <w:rsid w:val="00DC7E8B"/>
    <w:rsid w:val="00DD0B90"/>
    <w:rsid w:val="00DD3B1A"/>
    <w:rsid w:val="00DD4810"/>
    <w:rsid w:val="00DD6194"/>
    <w:rsid w:val="00DD78F7"/>
    <w:rsid w:val="00DE1734"/>
    <w:rsid w:val="00DE1E28"/>
    <w:rsid w:val="00DE36E0"/>
    <w:rsid w:val="00DE4773"/>
    <w:rsid w:val="00DE64D9"/>
    <w:rsid w:val="00DE684E"/>
    <w:rsid w:val="00DE6D3C"/>
    <w:rsid w:val="00DE76AE"/>
    <w:rsid w:val="00DE7718"/>
    <w:rsid w:val="00DF043D"/>
    <w:rsid w:val="00DF0F93"/>
    <w:rsid w:val="00DF119F"/>
    <w:rsid w:val="00DF1D6F"/>
    <w:rsid w:val="00DF25C1"/>
    <w:rsid w:val="00DF2D67"/>
    <w:rsid w:val="00DF314E"/>
    <w:rsid w:val="00DF3387"/>
    <w:rsid w:val="00DF41E2"/>
    <w:rsid w:val="00DF4C75"/>
    <w:rsid w:val="00DF4DEE"/>
    <w:rsid w:val="00DF5819"/>
    <w:rsid w:val="00DF7281"/>
    <w:rsid w:val="00DF7A93"/>
    <w:rsid w:val="00E00CB2"/>
    <w:rsid w:val="00E0122F"/>
    <w:rsid w:val="00E01EAD"/>
    <w:rsid w:val="00E02808"/>
    <w:rsid w:val="00E03FE9"/>
    <w:rsid w:val="00E04BEB"/>
    <w:rsid w:val="00E0564C"/>
    <w:rsid w:val="00E06B50"/>
    <w:rsid w:val="00E06D9B"/>
    <w:rsid w:val="00E12A99"/>
    <w:rsid w:val="00E13A03"/>
    <w:rsid w:val="00E13AEA"/>
    <w:rsid w:val="00E1414E"/>
    <w:rsid w:val="00E14B99"/>
    <w:rsid w:val="00E1743B"/>
    <w:rsid w:val="00E17877"/>
    <w:rsid w:val="00E1792E"/>
    <w:rsid w:val="00E17CB9"/>
    <w:rsid w:val="00E20327"/>
    <w:rsid w:val="00E20353"/>
    <w:rsid w:val="00E2274D"/>
    <w:rsid w:val="00E228AC"/>
    <w:rsid w:val="00E24128"/>
    <w:rsid w:val="00E24807"/>
    <w:rsid w:val="00E25204"/>
    <w:rsid w:val="00E259D6"/>
    <w:rsid w:val="00E25C2B"/>
    <w:rsid w:val="00E26C2E"/>
    <w:rsid w:val="00E26E25"/>
    <w:rsid w:val="00E30042"/>
    <w:rsid w:val="00E30E72"/>
    <w:rsid w:val="00E315E5"/>
    <w:rsid w:val="00E3168E"/>
    <w:rsid w:val="00E31C0E"/>
    <w:rsid w:val="00E3352A"/>
    <w:rsid w:val="00E34BB1"/>
    <w:rsid w:val="00E352AC"/>
    <w:rsid w:val="00E36043"/>
    <w:rsid w:val="00E40000"/>
    <w:rsid w:val="00E4271B"/>
    <w:rsid w:val="00E4370C"/>
    <w:rsid w:val="00E43DCC"/>
    <w:rsid w:val="00E43F1A"/>
    <w:rsid w:val="00E448CC"/>
    <w:rsid w:val="00E45AC2"/>
    <w:rsid w:val="00E46206"/>
    <w:rsid w:val="00E4737C"/>
    <w:rsid w:val="00E52112"/>
    <w:rsid w:val="00E52488"/>
    <w:rsid w:val="00E54D9F"/>
    <w:rsid w:val="00E54DCD"/>
    <w:rsid w:val="00E55005"/>
    <w:rsid w:val="00E56138"/>
    <w:rsid w:val="00E610B5"/>
    <w:rsid w:val="00E6114C"/>
    <w:rsid w:val="00E61255"/>
    <w:rsid w:val="00E63C77"/>
    <w:rsid w:val="00E64724"/>
    <w:rsid w:val="00E64A3B"/>
    <w:rsid w:val="00E666B7"/>
    <w:rsid w:val="00E6700A"/>
    <w:rsid w:val="00E6730D"/>
    <w:rsid w:val="00E71053"/>
    <w:rsid w:val="00E717CB"/>
    <w:rsid w:val="00E71A6F"/>
    <w:rsid w:val="00E74225"/>
    <w:rsid w:val="00E74461"/>
    <w:rsid w:val="00E75C63"/>
    <w:rsid w:val="00E75D83"/>
    <w:rsid w:val="00E76911"/>
    <w:rsid w:val="00E76A13"/>
    <w:rsid w:val="00E7717D"/>
    <w:rsid w:val="00E77447"/>
    <w:rsid w:val="00E81C0C"/>
    <w:rsid w:val="00E82D95"/>
    <w:rsid w:val="00E8394F"/>
    <w:rsid w:val="00E83B0B"/>
    <w:rsid w:val="00E85068"/>
    <w:rsid w:val="00E85966"/>
    <w:rsid w:val="00E85D36"/>
    <w:rsid w:val="00E8601B"/>
    <w:rsid w:val="00E86B96"/>
    <w:rsid w:val="00E86F4D"/>
    <w:rsid w:val="00E87237"/>
    <w:rsid w:val="00E875F5"/>
    <w:rsid w:val="00E87651"/>
    <w:rsid w:val="00E87F58"/>
    <w:rsid w:val="00E90171"/>
    <w:rsid w:val="00E9371F"/>
    <w:rsid w:val="00E93B7D"/>
    <w:rsid w:val="00E94053"/>
    <w:rsid w:val="00E95733"/>
    <w:rsid w:val="00E968C8"/>
    <w:rsid w:val="00E975B0"/>
    <w:rsid w:val="00EA0592"/>
    <w:rsid w:val="00EA0EF1"/>
    <w:rsid w:val="00EA16BA"/>
    <w:rsid w:val="00EA16DB"/>
    <w:rsid w:val="00EA1891"/>
    <w:rsid w:val="00EA19F4"/>
    <w:rsid w:val="00EA1C67"/>
    <w:rsid w:val="00EA2ECF"/>
    <w:rsid w:val="00EA5420"/>
    <w:rsid w:val="00EA6C04"/>
    <w:rsid w:val="00EA6E30"/>
    <w:rsid w:val="00EB02C0"/>
    <w:rsid w:val="00EB1A28"/>
    <w:rsid w:val="00EB1E6A"/>
    <w:rsid w:val="00EB1FCA"/>
    <w:rsid w:val="00EB36D4"/>
    <w:rsid w:val="00EB4D9A"/>
    <w:rsid w:val="00EB553E"/>
    <w:rsid w:val="00EB5693"/>
    <w:rsid w:val="00EB66F0"/>
    <w:rsid w:val="00EB78A8"/>
    <w:rsid w:val="00EC0FE9"/>
    <w:rsid w:val="00EC322F"/>
    <w:rsid w:val="00EC3909"/>
    <w:rsid w:val="00EC4E56"/>
    <w:rsid w:val="00EC67A3"/>
    <w:rsid w:val="00EC6DF9"/>
    <w:rsid w:val="00ED0B69"/>
    <w:rsid w:val="00ED0CB0"/>
    <w:rsid w:val="00ED2089"/>
    <w:rsid w:val="00ED3FBC"/>
    <w:rsid w:val="00ED40BF"/>
    <w:rsid w:val="00ED46BC"/>
    <w:rsid w:val="00ED47D3"/>
    <w:rsid w:val="00ED528F"/>
    <w:rsid w:val="00ED55DC"/>
    <w:rsid w:val="00EE13E3"/>
    <w:rsid w:val="00EE1EB7"/>
    <w:rsid w:val="00EE2298"/>
    <w:rsid w:val="00EE49A1"/>
    <w:rsid w:val="00EE56E6"/>
    <w:rsid w:val="00EF0A72"/>
    <w:rsid w:val="00EF1094"/>
    <w:rsid w:val="00EF1EDE"/>
    <w:rsid w:val="00EF1EF1"/>
    <w:rsid w:val="00EF2BAF"/>
    <w:rsid w:val="00EF2FA6"/>
    <w:rsid w:val="00EF3EAB"/>
    <w:rsid w:val="00EF3F58"/>
    <w:rsid w:val="00EF504B"/>
    <w:rsid w:val="00EF514D"/>
    <w:rsid w:val="00EF6D94"/>
    <w:rsid w:val="00EF7106"/>
    <w:rsid w:val="00EF7952"/>
    <w:rsid w:val="00EF7D10"/>
    <w:rsid w:val="00F00457"/>
    <w:rsid w:val="00F00E7F"/>
    <w:rsid w:val="00F02BD7"/>
    <w:rsid w:val="00F03318"/>
    <w:rsid w:val="00F044D8"/>
    <w:rsid w:val="00F05E19"/>
    <w:rsid w:val="00F1008F"/>
    <w:rsid w:val="00F119AC"/>
    <w:rsid w:val="00F11CDF"/>
    <w:rsid w:val="00F13CB0"/>
    <w:rsid w:val="00F14AAE"/>
    <w:rsid w:val="00F15642"/>
    <w:rsid w:val="00F17924"/>
    <w:rsid w:val="00F17E34"/>
    <w:rsid w:val="00F204A7"/>
    <w:rsid w:val="00F218AB"/>
    <w:rsid w:val="00F2264C"/>
    <w:rsid w:val="00F22EF5"/>
    <w:rsid w:val="00F23E08"/>
    <w:rsid w:val="00F26B02"/>
    <w:rsid w:val="00F27515"/>
    <w:rsid w:val="00F27CB1"/>
    <w:rsid w:val="00F27E01"/>
    <w:rsid w:val="00F30CF6"/>
    <w:rsid w:val="00F319E5"/>
    <w:rsid w:val="00F32096"/>
    <w:rsid w:val="00F3356B"/>
    <w:rsid w:val="00F339EA"/>
    <w:rsid w:val="00F33CC3"/>
    <w:rsid w:val="00F35256"/>
    <w:rsid w:val="00F3670A"/>
    <w:rsid w:val="00F3750E"/>
    <w:rsid w:val="00F37745"/>
    <w:rsid w:val="00F37A36"/>
    <w:rsid w:val="00F400B1"/>
    <w:rsid w:val="00F4070E"/>
    <w:rsid w:val="00F421DC"/>
    <w:rsid w:val="00F43B68"/>
    <w:rsid w:val="00F445FE"/>
    <w:rsid w:val="00F45929"/>
    <w:rsid w:val="00F45A09"/>
    <w:rsid w:val="00F4780D"/>
    <w:rsid w:val="00F50264"/>
    <w:rsid w:val="00F51B03"/>
    <w:rsid w:val="00F51EA8"/>
    <w:rsid w:val="00F5221F"/>
    <w:rsid w:val="00F5338A"/>
    <w:rsid w:val="00F54618"/>
    <w:rsid w:val="00F54665"/>
    <w:rsid w:val="00F5493D"/>
    <w:rsid w:val="00F549DF"/>
    <w:rsid w:val="00F54E50"/>
    <w:rsid w:val="00F55677"/>
    <w:rsid w:val="00F5642F"/>
    <w:rsid w:val="00F5760C"/>
    <w:rsid w:val="00F57BBF"/>
    <w:rsid w:val="00F57C61"/>
    <w:rsid w:val="00F6087D"/>
    <w:rsid w:val="00F60B27"/>
    <w:rsid w:val="00F60B80"/>
    <w:rsid w:val="00F62B2E"/>
    <w:rsid w:val="00F63229"/>
    <w:rsid w:val="00F64648"/>
    <w:rsid w:val="00F65780"/>
    <w:rsid w:val="00F65D1D"/>
    <w:rsid w:val="00F66E33"/>
    <w:rsid w:val="00F67184"/>
    <w:rsid w:val="00F67348"/>
    <w:rsid w:val="00F7040A"/>
    <w:rsid w:val="00F71C0A"/>
    <w:rsid w:val="00F72F9D"/>
    <w:rsid w:val="00F7318E"/>
    <w:rsid w:val="00F744F6"/>
    <w:rsid w:val="00F74D7C"/>
    <w:rsid w:val="00F7712C"/>
    <w:rsid w:val="00F77211"/>
    <w:rsid w:val="00F7772F"/>
    <w:rsid w:val="00F77D8C"/>
    <w:rsid w:val="00F80539"/>
    <w:rsid w:val="00F816DD"/>
    <w:rsid w:val="00F821CA"/>
    <w:rsid w:val="00F8291E"/>
    <w:rsid w:val="00F84F8B"/>
    <w:rsid w:val="00F859F3"/>
    <w:rsid w:val="00F87ABE"/>
    <w:rsid w:val="00F903C5"/>
    <w:rsid w:val="00F913A0"/>
    <w:rsid w:val="00F91A31"/>
    <w:rsid w:val="00F920F2"/>
    <w:rsid w:val="00F92348"/>
    <w:rsid w:val="00F9259B"/>
    <w:rsid w:val="00F92A67"/>
    <w:rsid w:val="00F93F38"/>
    <w:rsid w:val="00F94668"/>
    <w:rsid w:val="00F9588C"/>
    <w:rsid w:val="00F9660A"/>
    <w:rsid w:val="00FA0702"/>
    <w:rsid w:val="00FA08B1"/>
    <w:rsid w:val="00FA0FC3"/>
    <w:rsid w:val="00FA1265"/>
    <w:rsid w:val="00FA22E8"/>
    <w:rsid w:val="00FA29BE"/>
    <w:rsid w:val="00FA304D"/>
    <w:rsid w:val="00FA3673"/>
    <w:rsid w:val="00FA4881"/>
    <w:rsid w:val="00FA4924"/>
    <w:rsid w:val="00FA5209"/>
    <w:rsid w:val="00FA59CA"/>
    <w:rsid w:val="00FA6E00"/>
    <w:rsid w:val="00FA759D"/>
    <w:rsid w:val="00FA78D2"/>
    <w:rsid w:val="00FB0AFD"/>
    <w:rsid w:val="00FB13B1"/>
    <w:rsid w:val="00FB1B6B"/>
    <w:rsid w:val="00FB1D5A"/>
    <w:rsid w:val="00FB23B6"/>
    <w:rsid w:val="00FB2A10"/>
    <w:rsid w:val="00FB301B"/>
    <w:rsid w:val="00FB488B"/>
    <w:rsid w:val="00FB49FA"/>
    <w:rsid w:val="00FB5ED2"/>
    <w:rsid w:val="00FB7078"/>
    <w:rsid w:val="00FB7680"/>
    <w:rsid w:val="00FC084B"/>
    <w:rsid w:val="00FC1352"/>
    <w:rsid w:val="00FC14D3"/>
    <w:rsid w:val="00FC2A2C"/>
    <w:rsid w:val="00FC2C50"/>
    <w:rsid w:val="00FC39F6"/>
    <w:rsid w:val="00FC44E0"/>
    <w:rsid w:val="00FC57A4"/>
    <w:rsid w:val="00FC6B04"/>
    <w:rsid w:val="00FC703C"/>
    <w:rsid w:val="00FC7268"/>
    <w:rsid w:val="00FC72AD"/>
    <w:rsid w:val="00FD13F2"/>
    <w:rsid w:val="00FD378B"/>
    <w:rsid w:val="00FD479F"/>
    <w:rsid w:val="00FD554F"/>
    <w:rsid w:val="00FD5A14"/>
    <w:rsid w:val="00FD624B"/>
    <w:rsid w:val="00FD671A"/>
    <w:rsid w:val="00FE0456"/>
    <w:rsid w:val="00FE1405"/>
    <w:rsid w:val="00FE2A8C"/>
    <w:rsid w:val="00FE31D1"/>
    <w:rsid w:val="00FE435B"/>
    <w:rsid w:val="00FE45D2"/>
    <w:rsid w:val="00FE6A95"/>
    <w:rsid w:val="00FE78CC"/>
    <w:rsid w:val="00FF070E"/>
    <w:rsid w:val="00FF0AD3"/>
    <w:rsid w:val="00FF2483"/>
    <w:rsid w:val="00FF2811"/>
    <w:rsid w:val="00FF39D0"/>
    <w:rsid w:val="00FF5064"/>
    <w:rsid w:val="00FF52ED"/>
    <w:rsid w:val="00FF53BE"/>
    <w:rsid w:val="00FF626E"/>
    <w:rsid w:val="00FF6B4A"/>
    <w:rsid w:val="017EEDF9"/>
    <w:rsid w:val="0261A9F5"/>
    <w:rsid w:val="0349D0CF"/>
    <w:rsid w:val="03D9AB31"/>
    <w:rsid w:val="04E94FC3"/>
    <w:rsid w:val="0617C0F6"/>
    <w:rsid w:val="07FA7B39"/>
    <w:rsid w:val="08541E64"/>
    <w:rsid w:val="0901D70E"/>
    <w:rsid w:val="0A17FF7F"/>
    <w:rsid w:val="0A4843A8"/>
    <w:rsid w:val="0E7440FD"/>
    <w:rsid w:val="0E84008F"/>
    <w:rsid w:val="0F086C9A"/>
    <w:rsid w:val="1179E32C"/>
    <w:rsid w:val="13479ABC"/>
    <w:rsid w:val="1350EB05"/>
    <w:rsid w:val="14B183EE"/>
    <w:rsid w:val="14EC7BA5"/>
    <w:rsid w:val="15B29495"/>
    <w:rsid w:val="168A0917"/>
    <w:rsid w:val="16A33174"/>
    <w:rsid w:val="16B7CA92"/>
    <w:rsid w:val="1788BDB4"/>
    <w:rsid w:val="17E51309"/>
    <w:rsid w:val="1869A177"/>
    <w:rsid w:val="1918F77B"/>
    <w:rsid w:val="1BB00921"/>
    <w:rsid w:val="1C44A611"/>
    <w:rsid w:val="1D508942"/>
    <w:rsid w:val="1E4BA96D"/>
    <w:rsid w:val="22C07EB1"/>
    <w:rsid w:val="22F6A775"/>
    <w:rsid w:val="234B51A4"/>
    <w:rsid w:val="24E72205"/>
    <w:rsid w:val="25E031A2"/>
    <w:rsid w:val="2608CC25"/>
    <w:rsid w:val="2682F266"/>
    <w:rsid w:val="28B9D6EB"/>
    <w:rsid w:val="2B0BA2F3"/>
    <w:rsid w:val="2C846201"/>
    <w:rsid w:val="2CFB78ED"/>
    <w:rsid w:val="2DFD7FA3"/>
    <w:rsid w:val="2E897BFE"/>
    <w:rsid w:val="30EC8664"/>
    <w:rsid w:val="3123273B"/>
    <w:rsid w:val="313AD21A"/>
    <w:rsid w:val="34930862"/>
    <w:rsid w:val="35BC568D"/>
    <w:rsid w:val="3A2C7D17"/>
    <w:rsid w:val="3A44A992"/>
    <w:rsid w:val="3D0754BE"/>
    <w:rsid w:val="3DCB6583"/>
    <w:rsid w:val="3F69701A"/>
    <w:rsid w:val="43C25548"/>
    <w:rsid w:val="44C2D630"/>
    <w:rsid w:val="45FCBA44"/>
    <w:rsid w:val="46132C30"/>
    <w:rsid w:val="47259AF9"/>
    <w:rsid w:val="4729C77F"/>
    <w:rsid w:val="491EEA7D"/>
    <w:rsid w:val="4D33B5A5"/>
    <w:rsid w:val="4DE3021E"/>
    <w:rsid w:val="4E82C04E"/>
    <w:rsid w:val="4FE51214"/>
    <w:rsid w:val="5006A07C"/>
    <w:rsid w:val="50D87CCB"/>
    <w:rsid w:val="51704E58"/>
    <w:rsid w:val="52FB41D8"/>
    <w:rsid w:val="531C4EDA"/>
    <w:rsid w:val="5485EC5C"/>
    <w:rsid w:val="55160ECA"/>
    <w:rsid w:val="56D99308"/>
    <w:rsid w:val="5786E755"/>
    <w:rsid w:val="5873EF73"/>
    <w:rsid w:val="59A9F43D"/>
    <w:rsid w:val="5DF5D5A1"/>
    <w:rsid w:val="5F46F8B0"/>
    <w:rsid w:val="600DB112"/>
    <w:rsid w:val="60BCDA12"/>
    <w:rsid w:val="60CADE33"/>
    <w:rsid w:val="6192F4CC"/>
    <w:rsid w:val="62327E37"/>
    <w:rsid w:val="62EF39AC"/>
    <w:rsid w:val="6340D3B9"/>
    <w:rsid w:val="65214D9D"/>
    <w:rsid w:val="660CF448"/>
    <w:rsid w:val="666A1366"/>
    <w:rsid w:val="67C9A3AC"/>
    <w:rsid w:val="6D083B9F"/>
    <w:rsid w:val="6D84ED99"/>
    <w:rsid w:val="6DDE8585"/>
    <w:rsid w:val="6F07E5C4"/>
    <w:rsid w:val="6F0BF7E2"/>
    <w:rsid w:val="70C2A9CF"/>
    <w:rsid w:val="7155215F"/>
    <w:rsid w:val="7346D7E6"/>
    <w:rsid w:val="73EC5FE8"/>
    <w:rsid w:val="744F9210"/>
    <w:rsid w:val="75E8526B"/>
    <w:rsid w:val="76B3F7FE"/>
    <w:rsid w:val="78792ABE"/>
    <w:rsid w:val="7A038D77"/>
    <w:rsid w:val="7A19E347"/>
    <w:rsid w:val="7D62B6E5"/>
    <w:rsid w:val="7E39C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4F440C"/>
  <w15:docId w15:val="{8A81CC6F-A182-40F6-896D-395A51B8F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81C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F72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A40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40CD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40CD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40CD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40CD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40CD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40CD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40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01BD"/>
  </w:style>
  <w:style w:type="paragraph" w:styleId="Zpat">
    <w:name w:val="footer"/>
    <w:basedOn w:val="Normln"/>
    <w:link w:val="ZpatChar"/>
    <w:uiPriority w:val="99"/>
    <w:unhideWhenUsed/>
    <w:rsid w:val="008401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01BD"/>
  </w:style>
  <w:style w:type="paragraph" w:styleId="Podnadpis">
    <w:name w:val="Subtitle"/>
    <w:basedOn w:val="Normln"/>
    <w:next w:val="Zkladntext"/>
    <w:link w:val="PodnadpisChar"/>
    <w:uiPriority w:val="11"/>
    <w:qFormat/>
    <w:rsid w:val="006E4A83"/>
    <w:pPr>
      <w:suppressAutoHyphens/>
      <w:spacing w:before="40" w:after="0" w:line="288" w:lineRule="auto"/>
      <w:jc w:val="both"/>
    </w:pPr>
    <w:rPr>
      <w:rFonts w:asciiTheme="majorHAnsi" w:eastAsia="Times New Roman" w:hAnsiTheme="majorHAnsi" w:cs="Times New Roman"/>
      <w:iCs/>
      <w:color w:val="FFFFFF" w:themeColor="background1"/>
      <w:sz w:val="20"/>
      <w:szCs w:val="24"/>
      <w:lang w:val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6E4A83"/>
    <w:rPr>
      <w:rFonts w:asciiTheme="majorHAnsi" w:eastAsia="Times New Roman" w:hAnsiTheme="majorHAnsi" w:cs="Times New Roman"/>
      <w:iCs/>
      <w:color w:val="FFFFFF" w:themeColor="background1"/>
      <w:sz w:val="20"/>
      <w:szCs w:val="24"/>
      <w:lang w:val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E4A8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4A83"/>
  </w:style>
  <w:style w:type="character" w:customStyle="1" w:styleId="Nadpis1Char">
    <w:name w:val="Nadpis 1 Char"/>
    <w:basedOn w:val="Standardnpsmoodstavce"/>
    <w:link w:val="Nadpis1"/>
    <w:uiPriority w:val="9"/>
    <w:rsid w:val="00581C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581C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81C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ln"/>
    <w:rsid w:val="00581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581C0C"/>
  </w:style>
  <w:style w:type="character" w:customStyle="1" w:styleId="eop">
    <w:name w:val="eop"/>
    <w:basedOn w:val="Standardnpsmoodstavce"/>
    <w:rsid w:val="00581C0C"/>
  </w:style>
  <w:style w:type="character" w:styleId="Odkaznakoment">
    <w:name w:val="annotation reference"/>
    <w:basedOn w:val="Standardnpsmoodstavce"/>
    <w:uiPriority w:val="99"/>
    <w:unhideWhenUsed/>
    <w:rsid w:val="00581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81C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81C0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1C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1C0C"/>
    <w:rPr>
      <w:b/>
      <w:bCs/>
      <w:sz w:val="20"/>
      <w:szCs w:val="20"/>
    </w:rPr>
  </w:style>
  <w:style w:type="paragraph" w:styleId="Odstavecseseznamem">
    <w:name w:val="List Paragraph"/>
    <w:aliases w:val="Nad,Odstavec_muj,_Odstavec se seznamem,Odstavec_muj1,Odstavec_muj2,Odstavec_muj3,Nad1,Odstavec_muj4,Nad2,List Paragraph2,Odstavec_muj5,Odstavec_muj6,Odstavec_muj7,Odstavec_muj8,Odstavec_muj9,A-Odrážky1,Odrážky,NAKIT List Paragraph"/>
    <w:basedOn w:val="Normln"/>
    <w:link w:val="OdstavecseseznamemChar"/>
    <w:uiPriority w:val="34"/>
    <w:qFormat/>
    <w:rsid w:val="00E00CB2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6F724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A40E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ui-provider">
    <w:name w:val="ui-provider"/>
    <w:basedOn w:val="Standardnpsmoodstavce"/>
    <w:rsid w:val="00D71948"/>
  </w:style>
  <w:style w:type="paragraph" w:styleId="Titulek">
    <w:name w:val="caption"/>
    <w:basedOn w:val="Normln"/>
    <w:next w:val="Normln"/>
    <w:uiPriority w:val="35"/>
    <w:unhideWhenUsed/>
    <w:qFormat/>
    <w:rsid w:val="00B0335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msonormal0">
    <w:name w:val="msonormal"/>
    <w:basedOn w:val="Normln"/>
    <w:rsid w:val="00193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193885"/>
  </w:style>
  <w:style w:type="character" w:customStyle="1" w:styleId="trackchangetextdeletionmarker">
    <w:name w:val="trackchangetextdeletionmarker"/>
    <w:basedOn w:val="Standardnpsmoodstavce"/>
    <w:rsid w:val="00193885"/>
  </w:style>
  <w:style w:type="character" w:customStyle="1" w:styleId="tabrun">
    <w:name w:val="tabrun"/>
    <w:basedOn w:val="Standardnpsmoodstavce"/>
    <w:rsid w:val="00193885"/>
  </w:style>
  <w:style w:type="character" w:customStyle="1" w:styleId="tabchar">
    <w:name w:val="tabchar"/>
    <w:basedOn w:val="Standardnpsmoodstavce"/>
    <w:rsid w:val="00193885"/>
  </w:style>
  <w:style w:type="character" w:customStyle="1" w:styleId="tableaderchars">
    <w:name w:val="tableaderchars"/>
    <w:basedOn w:val="Standardnpsmoodstavce"/>
    <w:rsid w:val="00193885"/>
  </w:style>
  <w:style w:type="table" w:styleId="Mkatabulky">
    <w:name w:val="Table Grid"/>
    <w:basedOn w:val="Normlntabulka"/>
    <w:uiPriority w:val="39"/>
    <w:rsid w:val="00A44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mavtabulkasmkou5zvraznn1">
    <w:name w:val="Grid Table 5 Dark Accent 1"/>
    <w:basedOn w:val="Normlntabulka"/>
    <w:uiPriority w:val="50"/>
    <w:rsid w:val="00F27CB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styleId="Zmnka">
    <w:name w:val="Mention"/>
    <w:basedOn w:val="Standardnpsmoodstavce"/>
    <w:uiPriority w:val="99"/>
    <w:unhideWhenUsed/>
    <w:rsid w:val="001C1BE1"/>
    <w:rPr>
      <w:color w:val="2B579A"/>
      <w:shd w:val="clear" w:color="auto" w:fill="E1DFDD"/>
    </w:rPr>
  </w:style>
  <w:style w:type="paragraph" w:styleId="Revize">
    <w:name w:val="Revision"/>
    <w:hidden/>
    <w:uiPriority w:val="99"/>
    <w:semiHidden/>
    <w:rsid w:val="00151833"/>
    <w:pPr>
      <w:spacing w:after="0" w:line="240" w:lineRule="auto"/>
    </w:pPr>
  </w:style>
  <w:style w:type="character" w:styleId="Zdraznn">
    <w:name w:val="Emphasis"/>
    <w:basedOn w:val="Standardnpsmoodstavce"/>
    <w:uiPriority w:val="20"/>
    <w:qFormat/>
    <w:rsid w:val="00C459B7"/>
    <w:rPr>
      <w:i/>
      <w:iCs/>
    </w:rPr>
  </w:style>
  <w:style w:type="character" w:customStyle="1" w:styleId="cf01">
    <w:name w:val="cf01"/>
    <w:basedOn w:val="Standardnpsmoodstavce"/>
    <w:rsid w:val="001460D1"/>
    <w:rPr>
      <w:rFonts w:ascii="Segoe UI" w:hAnsi="Segoe UI" w:cs="Segoe UI" w:hint="default"/>
      <w:sz w:val="18"/>
      <w:szCs w:val="18"/>
    </w:rPr>
  </w:style>
  <w:style w:type="character" w:customStyle="1" w:styleId="MTLNormalbezmezerChar">
    <w:name w:val="MTL Normal bez mezer Char"/>
    <w:basedOn w:val="Standardnpsmoodstavce"/>
    <w:link w:val="MTLNormalbezmezer"/>
    <w:locked/>
    <w:rsid w:val="006A314D"/>
    <w:rPr>
      <w:rFonts w:ascii="Segoe UI" w:hAnsi="Segoe UI" w:cs="Courier New"/>
      <w:szCs w:val="16"/>
    </w:rPr>
  </w:style>
  <w:style w:type="paragraph" w:customStyle="1" w:styleId="MTLNormalbezmezer">
    <w:name w:val="MTL Normal bez mezer"/>
    <w:basedOn w:val="Normln"/>
    <w:link w:val="MTLNormalbezmezerChar"/>
    <w:qFormat/>
    <w:rsid w:val="006A314D"/>
    <w:pPr>
      <w:spacing w:after="0" w:line="240" w:lineRule="auto"/>
      <w:jc w:val="both"/>
    </w:pPr>
    <w:rPr>
      <w:rFonts w:ascii="Segoe UI" w:hAnsi="Segoe UI" w:cs="Courier New"/>
      <w:szCs w:val="16"/>
    </w:rPr>
  </w:style>
  <w:style w:type="character" w:styleId="Hypertextovodkaz">
    <w:name w:val="Hyperlink"/>
    <w:basedOn w:val="Standardnpsmoodstavce"/>
    <w:uiPriority w:val="99"/>
    <w:unhideWhenUsed/>
    <w:rsid w:val="006A314D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2453F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E6D3C"/>
    <w:rPr>
      <w:color w:val="605E5C"/>
      <w:shd w:val="clear" w:color="auto" w:fill="E1DFDD"/>
    </w:rPr>
  </w:style>
  <w:style w:type="table" w:styleId="Svtltabulkasmkou1">
    <w:name w:val="Grid Table 1 Light"/>
    <w:basedOn w:val="Normlntabulka"/>
    <w:uiPriority w:val="46"/>
    <w:rsid w:val="002E161F"/>
    <w:pPr>
      <w:spacing w:after="0" w:line="240" w:lineRule="auto"/>
    </w:pPr>
    <w:rPr>
      <w:kern w:val="2"/>
      <w:sz w:val="24"/>
      <w:szCs w:val="24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vysvtlivek">
    <w:name w:val="endnote text"/>
    <w:basedOn w:val="Normln"/>
    <w:link w:val="TextvysvtlivekChar"/>
    <w:semiHidden/>
    <w:unhideWhenUsed/>
    <w:rsid w:val="009E30C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E30C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E30C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E30C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E30C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E30CF"/>
    <w:rPr>
      <w:vertAlign w:val="superscript"/>
    </w:rPr>
  </w:style>
  <w:style w:type="character" w:customStyle="1" w:styleId="OdstavecseseznamemChar">
    <w:name w:val="Odstavec se seznamem Char"/>
    <w:aliases w:val="Nad Char,Odstavec_muj Char,_Odstavec se seznamem Char,Odstavec_muj1 Char,Odstavec_muj2 Char,Odstavec_muj3 Char,Nad1 Char,Odstavec_muj4 Char,Nad2 Char,List Paragraph2 Char,Odstavec_muj5 Char,Odstavec_muj6 Char,Odstavec_muj7 Char"/>
    <w:link w:val="Odstavecseseznamem"/>
    <w:uiPriority w:val="34"/>
    <w:qFormat/>
    <w:rsid w:val="00CD1C33"/>
  </w:style>
  <w:style w:type="paragraph" w:customStyle="1" w:styleId="Default">
    <w:name w:val="Default"/>
    <w:rsid w:val="003E65F4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rsid w:val="00B452CF"/>
    <w:pPr>
      <w:spacing w:after="120"/>
      <w:ind w:left="283"/>
    </w:pPr>
    <w:rPr>
      <w:rFonts w:ascii="Arial" w:eastAsia="Times New Roman" w:hAnsi="Arial" w:cs="Times New Roman"/>
      <w:sz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B452CF"/>
    <w:rPr>
      <w:rFonts w:ascii="Arial" w:eastAsia="Times New Roman" w:hAnsi="Arial" w:cs="Times New Roman"/>
      <w:sz w:val="20"/>
      <w:lang w:eastAsia="cs-CZ"/>
    </w:rPr>
  </w:style>
  <w:style w:type="paragraph" w:customStyle="1" w:styleId="2-2">
    <w:name w:val="2-2*"/>
    <w:basedOn w:val="Normln"/>
    <w:rsid w:val="00B452CF"/>
    <w:pPr>
      <w:numPr>
        <w:numId w:val="6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hgkelc">
    <w:name w:val="hgkelc"/>
    <w:basedOn w:val="Standardnpsmoodstavce"/>
    <w:rsid w:val="00B56D6A"/>
  </w:style>
  <w:style w:type="character" w:customStyle="1" w:styleId="Nadpis4Char">
    <w:name w:val="Nadpis 4 Char"/>
    <w:basedOn w:val="Standardnpsmoodstavce"/>
    <w:link w:val="Nadpis4"/>
    <w:uiPriority w:val="9"/>
    <w:semiHidden/>
    <w:rsid w:val="00940CD0"/>
    <w:rPr>
      <w:rFonts w:eastAsiaTheme="majorEastAsia" w:cstheme="majorBidi"/>
      <w:i/>
      <w:iCs/>
      <w:color w:val="2F5496" w:themeColor="accent1" w:themeShade="BF"/>
      <w:kern w:val="2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40CD0"/>
    <w:rPr>
      <w:rFonts w:eastAsiaTheme="majorEastAsia" w:cstheme="majorBidi"/>
      <w:color w:val="2F5496" w:themeColor="accent1" w:themeShade="BF"/>
      <w:kern w:val="2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40CD0"/>
    <w:rPr>
      <w:rFonts w:eastAsiaTheme="majorEastAsia" w:cstheme="majorBidi"/>
      <w:i/>
      <w:iCs/>
      <w:color w:val="595959" w:themeColor="text1" w:themeTint="A6"/>
      <w:kern w:val="2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40CD0"/>
    <w:rPr>
      <w:rFonts w:eastAsiaTheme="majorEastAsia" w:cstheme="majorBidi"/>
      <w:color w:val="595959" w:themeColor="text1" w:themeTint="A6"/>
      <w:kern w:val="2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40CD0"/>
    <w:rPr>
      <w:rFonts w:eastAsiaTheme="majorEastAsia" w:cstheme="majorBidi"/>
      <w:i/>
      <w:iCs/>
      <w:color w:val="272727" w:themeColor="text1" w:themeTint="D8"/>
      <w:kern w:val="2"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40CD0"/>
    <w:rPr>
      <w:rFonts w:eastAsiaTheme="majorEastAsia" w:cstheme="majorBidi"/>
      <w:color w:val="272727" w:themeColor="text1" w:themeTint="D8"/>
      <w:kern w:val="2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940CD0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940CD0"/>
    <w:rPr>
      <w:i/>
      <w:iCs/>
      <w:color w:val="404040" w:themeColor="text1" w:themeTint="BF"/>
      <w:kern w:val="2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940CD0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40C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40CD0"/>
    <w:rPr>
      <w:i/>
      <w:iCs/>
      <w:color w:val="2F5496" w:themeColor="accent1" w:themeShade="BF"/>
      <w:kern w:val="2"/>
      <w:sz w:val="24"/>
      <w:szCs w:val="24"/>
    </w:rPr>
  </w:style>
  <w:style w:type="character" w:styleId="Odkazintenzivn">
    <w:name w:val="Intense Reference"/>
    <w:basedOn w:val="Standardnpsmoodstavce"/>
    <w:uiPriority w:val="32"/>
    <w:qFormat/>
    <w:rsid w:val="00940CD0"/>
    <w:rPr>
      <w:b/>
      <w:bCs/>
      <w:smallCaps/>
      <w:color w:val="2F5496" w:themeColor="accent1" w:themeShade="BF"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DA376D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DA376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7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66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1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3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7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9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0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0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1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7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0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5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61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7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57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93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1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2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6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5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43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3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66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1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1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6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4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4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79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15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27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26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0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24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3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7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8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7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2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4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06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5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2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7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3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7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2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6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05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6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7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0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8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2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2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9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4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2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9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1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4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9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1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9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3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8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6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0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2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9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7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7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3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3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8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2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11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10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13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1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3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3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23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3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5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5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03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9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6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1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8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5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01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7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53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1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3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67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5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0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25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0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1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0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5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0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9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2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3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2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9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8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14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4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92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1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7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5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6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2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2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7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0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0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9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6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1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0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6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85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7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2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5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1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93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9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5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1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7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44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7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6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66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6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80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09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6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3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30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66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56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3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1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0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4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45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5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9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26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1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86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50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1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4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1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3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5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05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59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35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75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9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95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6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9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0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23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5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7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2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0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7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7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5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5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8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6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6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0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41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9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3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4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22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7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5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66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9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19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6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12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33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8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11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8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9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8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08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7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36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3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0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6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49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3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39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4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2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1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08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7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4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6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9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29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7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7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63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8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2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9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2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3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0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6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7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0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8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3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6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8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7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4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2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1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0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1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7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8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4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9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4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72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3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33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6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2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14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83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0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3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3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11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9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7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8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6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0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5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17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6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6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57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1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1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1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83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5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59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9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2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7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26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13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7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76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7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6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77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8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2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89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8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8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1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0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4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5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0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8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0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7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8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5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94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0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1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3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3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1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3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1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9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3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32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5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7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0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1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18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6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1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71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9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29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2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4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8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5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8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02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2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0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2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6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2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3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93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5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4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7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53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3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4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6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94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90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0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6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91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3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68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9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06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5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2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0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71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0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17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7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5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5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6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8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42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9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9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5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4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78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1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4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35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8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2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2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4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0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7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3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5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0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3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76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9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64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4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8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1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59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1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1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3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8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54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2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4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20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06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3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8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7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55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0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0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8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45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0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9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41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2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6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1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9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32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4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6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3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38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9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6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3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5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7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66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2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4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8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7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5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2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56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72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8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8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83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7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7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19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9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1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8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69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9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1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7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89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9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54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0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95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9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2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14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2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68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6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2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7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1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84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6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1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2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29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75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34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5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9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6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8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6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57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04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7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45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0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55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1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93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9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2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2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2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90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7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2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43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4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0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4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9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3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2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03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6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8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07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4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1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5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9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8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1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5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28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4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5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0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3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7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3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6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0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4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8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5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73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83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09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1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4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2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5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76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1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3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7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7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34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3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3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5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9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47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5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7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07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44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8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3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0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3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8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418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3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1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50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55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0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1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7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7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9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47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2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04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0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1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83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8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7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0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8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5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1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68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68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7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2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7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7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8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0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8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0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5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96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5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7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2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6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57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3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56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9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3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3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5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2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2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7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56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0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8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3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7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2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1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7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7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4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4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4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7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3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6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2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1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52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73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2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7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6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2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4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4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2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7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8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2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57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0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5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2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81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9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1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4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7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4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17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4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37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2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0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5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6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59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5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9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82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1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37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97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0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5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7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71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47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33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1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9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4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43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66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9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13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3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72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9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8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53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1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0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6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7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57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6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0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3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0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8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7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0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8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87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19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2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0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5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24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0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2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3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85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0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76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7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3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85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1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4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54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0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0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7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55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6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91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86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0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15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3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45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63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4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8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0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9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42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66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5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45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2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02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53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9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85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3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8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6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1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9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8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5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3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34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2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4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8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51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7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50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9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6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0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80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2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3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6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70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6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1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0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2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3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5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4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3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0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0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66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50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1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80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6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34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4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6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0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3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87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3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6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08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7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6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9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9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8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5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4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8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0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4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67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8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39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58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3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3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6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5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18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2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2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0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61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7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8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7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2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6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5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2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34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3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3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0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67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9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4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03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6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8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2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4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15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3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89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94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9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08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5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7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8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20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2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0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1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3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79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9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8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80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0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1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9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3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2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9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5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75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33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7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65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23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2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5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9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84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8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8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9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9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9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15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7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3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6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4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3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82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9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4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7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1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3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3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80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73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31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25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79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6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59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4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9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9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6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8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11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0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4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1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40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98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6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8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6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43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1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3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4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7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9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75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64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1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31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75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7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84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8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9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1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0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1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1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2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8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7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67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2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4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1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3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7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3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26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15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0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5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5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38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4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2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8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1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7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43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1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3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67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9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2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6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5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7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7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8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6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0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5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43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05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4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0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4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7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5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8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2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7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9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2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0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79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6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1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9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22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7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5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4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4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4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5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0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69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9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5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4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50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8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16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80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03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8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42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15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1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8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8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7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1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3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9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4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8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8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8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1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2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85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5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5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86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3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9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5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6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5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63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9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4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8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93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2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8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20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45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6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1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2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3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0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20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22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0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16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02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3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0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8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92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7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9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7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4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6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3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9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6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5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3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7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7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1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46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9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5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2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8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1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7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21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8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2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9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2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7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72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20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5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33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4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99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5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46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57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0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7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9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8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4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9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1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2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1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0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25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49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07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59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7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7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5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6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2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1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26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8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36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8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60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8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40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4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88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26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6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5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1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3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3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70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3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6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2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69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0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67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0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0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4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97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8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1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3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1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11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4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9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62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83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3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22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2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03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6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9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1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8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1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2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4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5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1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6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21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1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7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6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9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3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1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8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6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93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5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8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7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5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77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7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4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0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9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8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32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1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9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42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0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8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8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87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1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92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52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70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3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1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6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8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83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0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06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02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57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22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2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03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0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5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6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8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6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70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7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4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3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1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9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84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2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2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3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50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9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7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89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8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3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0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03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70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1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8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5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9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1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79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2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0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6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7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2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4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39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94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71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9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0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8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1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8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52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5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4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6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2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9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50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3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0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4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7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8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56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1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7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94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2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7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1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9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8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9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35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8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8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2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9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5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7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5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1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2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5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6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1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5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8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4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8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8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7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0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52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36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90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1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0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2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7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0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3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7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87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26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94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8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61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19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2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05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8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2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7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6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85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8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98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2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52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5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9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9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94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08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3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1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8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9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1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65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8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8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8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3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5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76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3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4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2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5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4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43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9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6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4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4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3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3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7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26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0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66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16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9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1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36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1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4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2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07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0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0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9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9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6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3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7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02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04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2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3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63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6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28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10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0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1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0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8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7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2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8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6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5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3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69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6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3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1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3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17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8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87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0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5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2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56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5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33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8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3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6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3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5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2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3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4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9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4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4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3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8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2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0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9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3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6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9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0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7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2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6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1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2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30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6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7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16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9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1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0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1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05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5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0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6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79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17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4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95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7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54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01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8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0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2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0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1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6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1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99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2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1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3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4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28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7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2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1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2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6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02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7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2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2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1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8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58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6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1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7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6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2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0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5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96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1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54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3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5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6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52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50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6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7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6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5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3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5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5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78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25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40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7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34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0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2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25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1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4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8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07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6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4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2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6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5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66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vmware.com/resources/compatibility/search.php?deviceCategory=san" TargetMode="Externa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vmware.com/resources/compatibility/search.php?deviceCategory=server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ynek.kubik\Downloads\F-04_SablonaHlavickovyPapir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E202C156A42C44BCC25CBD5491E06B" ma:contentTypeVersion="4" ma:contentTypeDescription="Create a new document." ma:contentTypeScope="" ma:versionID="738379a0d21af31af5334a05a617e0ae">
  <xsd:schema xmlns:xsd="http://www.w3.org/2001/XMLSchema" xmlns:xs="http://www.w3.org/2001/XMLSchema" xmlns:p="http://schemas.microsoft.com/office/2006/metadata/properties" xmlns:ns2="d2ee4e6a-ed0b-424c-b132-af9965ebf4a7" targetNamespace="http://schemas.microsoft.com/office/2006/metadata/properties" ma:root="true" ma:fieldsID="97a85e644b3cf4fe184a8dfe43c0d7a2" ns2:_="">
    <xsd:import namespace="d2ee4e6a-ed0b-424c-b132-af9965ebf4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ee4e6a-ed0b-424c-b132-af9965ebf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D6774E-53B1-4972-A4D4-1E1EEEF1A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ee4e6a-ed0b-424c-b132-af9965ebf4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41660C-4D62-467E-9232-5D3106EB06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5A51B9-FFC6-418C-A7AC-969109B141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6B1EB1-A8F3-4F1D-A72A-233236B45C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F-04_SablonaHlavickovyPapir.dotx</Template>
  <TotalTime>2</TotalTime>
  <Pages>60</Pages>
  <Words>11554</Words>
  <Characters>68174</Characters>
  <Application>Microsoft Office Word</Application>
  <DocSecurity>0</DocSecurity>
  <Lines>568</Lines>
  <Paragraphs>159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Koloděj Tomáš</cp:lastModifiedBy>
  <cp:revision>2</cp:revision>
  <cp:lastPrinted>2025-05-16T07:05:00Z</cp:lastPrinted>
  <dcterms:created xsi:type="dcterms:W3CDTF">2025-08-21T09:45:00Z</dcterms:created>
  <dcterms:modified xsi:type="dcterms:W3CDTF">2025-08-25T11:04:00Z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0x01010027E202C156A42C44BCC25CBD5491E06B</vt:lpwstr>
  </property>
  <property fmtid="{D5CDD505-2E9C-101B-9397-08002B2CF9AE}" pid="3" name="_dlc_DocIdItemGuid">
    <vt:lpwstr>24df21cb-c5db-4ee9-8f1a-bea2ddf0e4e0</vt:lpwstr>
  </property>
  <property fmtid="{D5CDD505-2E9C-101B-9397-08002B2CF9AE}" pid="4" name="ClassificationContentMarkingHeaderShapeIds">
    <vt:lpwstr>499592fa,ff99082,66e82cd8</vt:lpwstr>
  </property>
  <property fmtid="{D5CDD505-2E9C-101B-9397-08002B2CF9AE}" pid="5" name="ClassificationContentMarkingHeaderFontProps">
    <vt:lpwstr>#000000,10,Calibri</vt:lpwstr>
  </property>
  <property fmtid="{D5CDD505-2E9C-101B-9397-08002B2CF9AE}" pid="6" name="ClassificationContentMarkingHeaderText">
    <vt:lpwstr>Klasifikace informací: Neveřejné</vt:lpwstr>
  </property>
  <property fmtid="{D5CDD505-2E9C-101B-9397-08002B2CF9AE}" pid="7" name="MSIP_Label_bc6485ca-f2de-49f2-a5cd-8de0946504fc_Enabled">
    <vt:lpwstr>true</vt:lpwstr>
  </property>
  <property fmtid="{D5CDD505-2E9C-101B-9397-08002B2CF9AE}" pid="8" name="MSIP_Label_bc6485ca-f2de-49f2-a5cd-8de0946504fc_SetDate">
    <vt:lpwstr>2023-06-18T20:36:48Z</vt:lpwstr>
  </property>
  <property fmtid="{D5CDD505-2E9C-101B-9397-08002B2CF9AE}" pid="9" name="MSIP_Label_bc6485ca-f2de-49f2-a5cd-8de0946504fc_Method">
    <vt:lpwstr>Privileged</vt:lpwstr>
  </property>
  <property fmtid="{D5CDD505-2E9C-101B-9397-08002B2CF9AE}" pid="10" name="MSIP_Label_bc6485ca-f2de-49f2-a5cd-8de0946504fc_Name">
    <vt:lpwstr>Neveřejné</vt:lpwstr>
  </property>
  <property fmtid="{D5CDD505-2E9C-101B-9397-08002B2CF9AE}" pid="11" name="MSIP_Label_bc6485ca-f2de-49f2-a5cd-8de0946504fc_SiteId">
    <vt:lpwstr>11736566-1383-4cd1-8b08-dd59faa7d7a1</vt:lpwstr>
  </property>
  <property fmtid="{D5CDD505-2E9C-101B-9397-08002B2CF9AE}" pid="12" name="MSIP_Label_bc6485ca-f2de-49f2-a5cd-8de0946504fc_ActionId">
    <vt:lpwstr>982f6673-1739-470c-bf1e-f296058e0662</vt:lpwstr>
  </property>
  <property fmtid="{D5CDD505-2E9C-101B-9397-08002B2CF9AE}" pid="13" name="MSIP_Label_bc6485ca-f2de-49f2-a5cd-8de0946504fc_ContentBits">
    <vt:lpwstr>1</vt:lpwstr>
  </property>
</Properties>
</file>